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C28" w:rsidRPr="00300E4A" w:rsidRDefault="005E6AEB" w:rsidP="00F35C28">
      <w:pPr>
        <w:pStyle w:val="Titre"/>
        <w:spacing w:line="360" w:lineRule="auto"/>
        <w:rPr>
          <w:rFonts w:asciiTheme="minorHAnsi" w:hAnsiTheme="minorHAnsi"/>
          <w:lang w:val="fr-FR"/>
        </w:rPr>
      </w:pPr>
      <w:r>
        <w:rPr>
          <w:rFonts w:asciiTheme="minorHAnsi" w:hAnsiTheme="minorHAnsi"/>
          <w:lang w:val="fr-FR"/>
        </w:rPr>
        <w:t>La responsabilité mutuelle,</w:t>
      </w:r>
      <w:r w:rsidR="00300E4A" w:rsidRPr="00300E4A">
        <w:rPr>
          <w:rFonts w:asciiTheme="minorHAnsi" w:hAnsiTheme="minorHAnsi"/>
          <w:lang w:val="fr-FR"/>
        </w:rPr>
        <w:br/>
        <w:t xml:space="preserve">Alignement des </w:t>
      </w:r>
      <w:r>
        <w:rPr>
          <w:rFonts w:asciiTheme="minorHAnsi" w:hAnsiTheme="minorHAnsi"/>
          <w:lang w:val="fr-FR"/>
        </w:rPr>
        <w:t>bailleurs de fonds</w:t>
      </w:r>
      <w:r w:rsidR="00300E4A" w:rsidRPr="00300E4A">
        <w:rPr>
          <w:rFonts w:asciiTheme="minorHAnsi" w:hAnsiTheme="minorHAnsi"/>
          <w:lang w:val="fr-FR"/>
        </w:rPr>
        <w:t>, coordination et efficacité de l'aide</w:t>
      </w:r>
    </w:p>
    <w:p w:rsidR="00F35C28" w:rsidRPr="00300E4A" w:rsidRDefault="00F35C28" w:rsidP="00F35C28">
      <w:pPr>
        <w:pStyle w:val="Titre1"/>
        <w:spacing w:line="360" w:lineRule="auto"/>
        <w:rPr>
          <w:rFonts w:asciiTheme="minorHAnsi" w:hAnsiTheme="minorHAnsi"/>
          <w:lang w:val="fr-FR"/>
        </w:rPr>
      </w:pPr>
    </w:p>
    <w:p w:rsidR="00F35C28" w:rsidRPr="00300E4A" w:rsidRDefault="00F35C28" w:rsidP="00F35C28">
      <w:pPr>
        <w:pStyle w:val="Titre1"/>
        <w:spacing w:line="360" w:lineRule="auto"/>
        <w:rPr>
          <w:rFonts w:asciiTheme="minorHAnsi" w:hAnsiTheme="minorHAnsi"/>
          <w:lang w:val="fr-FR"/>
        </w:rPr>
      </w:pPr>
      <w:r w:rsidRPr="00300E4A">
        <w:rPr>
          <w:rFonts w:asciiTheme="minorHAnsi" w:hAnsiTheme="minorHAnsi"/>
          <w:lang w:val="fr-FR"/>
        </w:rPr>
        <w:t xml:space="preserve">Réalisation du bilan  </w:t>
      </w:r>
    </w:p>
    <w:p w:rsidR="00F35C28" w:rsidRPr="00300E4A" w:rsidRDefault="00F35C28" w:rsidP="005E6AEB">
      <w:pPr>
        <w:spacing w:line="360" w:lineRule="auto"/>
        <w:jc w:val="both"/>
        <w:rPr>
          <w:rFonts w:asciiTheme="minorHAnsi" w:hAnsiTheme="minorHAnsi"/>
          <w:lang w:val="fr-FR"/>
        </w:rPr>
      </w:pPr>
      <w:r w:rsidRPr="00300E4A">
        <w:rPr>
          <w:rFonts w:asciiTheme="minorHAnsi" w:hAnsiTheme="minorHAnsi"/>
          <w:u w:val="single"/>
          <w:lang w:val="fr-FR"/>
        </w:rPr>
        <w:t xml:space="preserve">Objectif </w:t>
      </w:r>
      <w:r w:rsidRPr="00300E4A">
        <w:rPr>
          <w:rFonts w:asciiTheme="minorHAnsi" w:hAnsiTheme="minorHAnsi"/>
          <w:lang w:val="fr-FR"/>
        </w:rPr>
        <w:t>: Evaluer le niveau de responsabilité mutuelle lié</w:t>
      </w:r>
      <w:r w:rsidR="005E6AEB">
        <w:rPr>
          <w:rFonts w:asciiTheme="minorHAnsi" w:hAnsiTheme="minorHAnsi"/>
          <w:lang w:val="fr-FR"/>
        </w:rPr>
        <w:t>e</w:t>
      </w:r>
      <w:r w:rsidRPr="00300E4A">
        <w:rPr>
          <w:rFonts w:asciiTheme="minorHAnsi" w:hAnsiTheme="minorHAnsi"/>
          <w:lang w:val="fr-FR"/>
        </w:rPr>
        <w:t xml:space="preserve"> à l'alignement des </w:t>
      </w:r>
      <w:r w:rsidR="005E6AEB">
        <w:rPr>
          <w:rFonts w:asciiTheme="minorHAnsi" w:hAnsiTheme="minorHAnsi"/>
          <w:lang w:val="fr-FR"/>
        </w:rPr>
        <w:t>bailleurs de fonds</w:t>
      </w:r>
      <w:r w:rsidRPr="00300E4A">
        <w:rPr>
          <w:rFonts w:asciiTheme="minorHAnsi" w:hAnsiTheme="minorHAnsi"/>
          <w:lang w:val="fr-FR"/>
        </w:rPr>
        <w:t xml:space="preserve"> avec les programmes </w:t>
      </w:r>
      <w:r w:rsidR="005E6AEB">
        <w:rPr>
          <w:rFonts w:asciiTheme="minorHAnsi" w:hAnsiTheme="minorHAnsi"/>
          <w:lang w:val="fr-FR"/>
        </w:rPr>
        <w:t>nationaux</w:t>
      </w:r>
      <w:r w:rsidRPr="00300E4A">
        <w:rPr>
          <w:rFonts w:asciiTheme="minorHAnsi" w:hAnsiTheme="minorHAnsi"/>
          <w:lang w:val="fr-FR"/>
        </w:rPr>
        <w:t xml:space="preserve">, </w:t>
      </w:r>
      <w:r w:rsidR="00B6119E" w:rsidRPr="00300E4A">
        <w:rPr>
          <w:rFonts w:asciiTheme="minorHAnsi" w:hAnsiTheme="minorHAnsi"/>
          <w:lang w:val="fr-FR"/>
        </w:rPr>
        <w:t xml:space="preserve">à </w:t>
      </w:r>
      <w:r w:rsidR="005E6AEB">
        <w:rPr>
          <w:rFonts w:asciiTheme="minorHAnsi" w:hAnsiTheme="minorHAnsi"/>
          <w:lang w:val="fr-FR"/>
        </w:rPr>
        <w:t>leur</w:t>
      </w:r>
      <w:r w:rsidRPr="00300E4A">
        <w:rPr>
          <w:rFonts w:asciiTheme="minorHAnsi" w:hAnsiTheme="minorHAnsi"/>
          <w:lang w:val="fr-FR"/>
        </w:rPr>
        <w:t xml:space="preserve"> coordination </w:t>
      </w:r>
      <w:r w:rsidR="00B6119E" w:rsidRPr="00300E4A">
        <w:rPr>
          <w:rFonts w:asciiTheme="minorHAnsi" w:hAnsiTheme="minorHAnsi"/>
          <w:lang w:val="fr-FR"/>
        </w:rPr>
        <w:t>et à l'</w:t>
      </w:r>
      <w:r w:rsidR="005E6AEB">
        <w:rPr>
          <w:rFonts w:asciiTheme="minorHAnsi" w:hAnsiTheme="minorHAnsi"/>
          <w:lang w:val="fr-FR"/>
        </w:rPr>
        <w:t>efficacité de leurs appuis au niveau national</w:t>
      </w:r>
      <w:r w:rsidRPr="00300E4A">
        <w:rPr>
          <w:rFonts w:asciiTheme="minorHAnsi" w:hAnsiTheme="minorHAnsi"/>
          <w:lang w:val="fr-FR"/>
        </w:rPr>
        <w:t xml:space="preserve">. </w:t>
      </w:r>
      <w:r w:rsidR="005E6AEB">
        <w:rPr>
          <w:rFonts w:asciiTheme="minorHAnsi" w:hAnsiTheme="minorHAnsi"/>
          <w:lang w:val="fr-FR"/>
        </w:rPr>
        <w:t>Ceci prend en compte</w:t>
      </w:r>
      <w:r w:rsidRPr="00300E4A">
        <w:rPr>
          <w:rFonts w:asciiTheme="minorHAnsi" w:hAnsiTheme="minorHAnsi"/>
          <w:lang w:val="fr-FR"/>
        </w:rPr>
        <w:t xml:space="preserve"> l'état des engagements</w:t>
      </w:r>
      <w:r w:rsidR="009A3703">
        <w:rPr>
          <w:rFonts w:asciiTheme="minorHAnsi" w:hAnsiTheme="minorHAnsi"/>
          <w:lang w:val="fr-FR"/>
        </w:rPr>
        <w:t xml:space="preserve"> que </w:t>
      </w:r>
      <w:r w:rsidRPr="00300E4A">
        <w:rPr>
          <w:rFonts w:asciiTheme="minorHAnsi" w:hAnsiTheme="minorHAnsi"/>
          <w:lang w:val="fr-FR"/>
        </w:rPr>
        <w:t xml:space="preserve">les donateurs exigent </w:t>
      </w:r>
      <w:r w:rsidR="005E6AEB">
        <w:rPr>
          <w:rFonts w:asciiTheme="minorHAnsi" w:hAnsiTheme="minorHAnsi"/>
          <w:lang w:val="fr-FR"/>
        </w:rPr>
        <w:t>vis-à-vis</w:t>
      </w:r>
      <w:r w:rsidR="005E6AEB" w:rsidRPr="00300E4A">
        <w:rPr>
          <w:rFonts w:asciiTheme="minorHAnsi" w:hAnsiTheme="minorHAnsi"/>
          <w:lang w:val="fr-FR"/>
        </w:rPr>
        <w:t xml:space="preserve"> d</w:t>
      </w:r>
      <w:r w:rsidR="005E6AEB">
        <w:rPr>
          <w:rFonts w:asciiTheme="minorHAnsi" w:hAnsiTheme="minorHAnsi"/>
          <w:lang w:val="fr-FR"/>
        </w:rPr>
        <w:t>es</w:t>
      </w:r>
      <w:r w:rsidR="005E6AEB" w:rsidRPr="00300E4A">
        <w:rPr>
          <w:rFonts w:asciiTheme="minorHAnsi" w:hAnsiTheme="minorHAnsi"/>
          <w:lang w:val="fr-FR"/>
        </w:rPr>
        <w:t xml:space="preserve"> pays </w:t>
      </w:r>
      <w:r w:rsidRPr="00300E4A">
        <w:rPr>
          <w:rFonts w:asciiTheme="minorHAnsi" w:hAnsiTheme="minorHAnsi"/>
          <w:lang w:val="fr-FR"/>
        </w:rPr>
        <w:t xml:space="preserve">avant </w:t>
      </w:r>
      <w:r w:rsidR="005E6AEB">
        <w:rPr>
          <w:rFonts w:asciiTheme="minorHAnsi" w:hAnsiTheme="minorHAnsi"/>
          <w:lang w:val="fr-FR"/>
        </w:rPr>
        <w:t xml:space="preserve">de s'engager </w:t>
      </w:r>
      <w:r w:rsidR="0081794D">
        <w:rPr>
          <w:rFonts w:asciiTheme="minorHAnsi" w:hAnsiTheme="minorHAnsi"/>
          <w:lang w:val="fr-FR"/>
        </w:rPr>
        <w:t xml:space="preserve">avec </w:t>
      </w:r>
      <w:r w:rsidR="005E6AEB">
        <w:rPr>
          <w:rFonts w:asciiTheme="minorHAnsi" w:hAnsiTheme="minorHAnsi"/>
          <w:lang w:val="fr-FR"/>
        </w:rPr>
        <w:t xml:space="preserve">eux sur </w:t>
      </w:r>
      <w:r w:rsidR="00470A85" w:rsidRPr="00300E4A">
        <w:rPr>
          <w:rFonts w:asciiTheme="minorHAnsi" w:hAnsiTheme="minorHAnsi"/>
          <w:lang w:val="fr-FR"/>
        </w:rPr>
        <w:t xml:space="preserve">les programmes </w:t>
      </w:r>
      <w:r w:rsidR="005E6AEB">
        <w:rPr>
          <w:rFonts w:asciiTheme="minorHAnsi" w:hAnsiTheme="minorHAnsi"/>
          <w:lang w:val="fr-FR"/>
        </w:rPr>
        <w:t xml:space="preserve">liés au </w:t>
      </w:r>
      <w:r w:rsidR="00470A85" w:rsidRPr="00300E4A">
        <w:rPr>
          <w:rFonts w:asciiTheme="minorHAnsi" w:hAnsiTheme="minorHAnsi"/>
          <w:lang w:val="fr-FR"/>
        </w:rPr>
        <w:t>PNIA</w:t>
      </w:r>
      <w:r w:rsidRPr="00300E4A">
        <w:rPr>
          <w:rFonts w:asciiTheme="minorHAnsi" w:hAnsiTheme="minorHAnsi"/>
          <w:lang w:val="fr-FR"/>
        </w:rPr>
        <w:t>.</w:t>
      </w:r>
    </w:p>
    <w:p w:rsidR="00F35C28" w:rsidRPr="00300E4A" w:rsidRDefault="00682FA2" w:rsidP="00F35C28">
      <w:pPr>
        <w:spacing w:line="360" w:lineRule="auto"/>
        <w:rPr>
          <w:rFonts w:asciiTheme="minorHAnsi" w:hAnsiTheme="minorHAnsi"/>
          <w:lang w:val="fr-FR"/>
        </w:rPr>
      </w:pPr>
      <w:r w:rsidRPr="00300E4A">
        <w:rPr>
          <w:rFonts w:asciiTheme="minorHAnsi" w:hAnsiTheme="minorHAnsi"/>
          <w:u w:val="single"/>
          <w:lang w:val="fr-FR"/>
        </w:rPr>
        <w:t xml:space="preserve">Tâche </w:t>
      </w:r>
      <w:r w:rsidR="00F35C28" w:rsidRPr="00300E4A">
        <w:rPr>
          <w:rFonts w:asciiTheme="minorHAnsi" w:hAnsiTheme="minorHAnsi"/>
          <w:lang w:val="fr-FR"/>
        </w:rPr>
        <w:t xml:space="preserve">: </w:t>
      </w:r>
      <w:r w:rsidRPr="00300E4A">
        <w:rPr>
          <w:lang w:val="fr-FR"/>
        </w:rPr>
        <w:t xml:space="preserve">Examiner les lignes directrices </w:t>
      </w:r>
      <w:r w:rsidR="005E6AEB">
        <w:rPr>
          <w:lang w:val="fr-FR"/>
        </w:rPr>
        <w:t>de s</w:t>
      </w:r>
      <w:r w:rsidRPr="00300E4A">
        <w:rPr>
          <w:lang w:val="fr-FR"/>
        </w:rPr>
        <w:t xml:space="preserve">outien des bailleurs de fonds au processus du PDDAA au niveau national et indiquer le niveau de responsabilité mutuelle </w:t>
      </w:r>
      <w:r w:rsidR="005E6AEB">
        <w:rPr>
          <w:lang w:val="fr-FR"/>
        </w:rPr>
        <w:t xml:space="preserve">qui prévaut </w:t>
      </w:r>
      <w:r w:rsidRPr="00300E4A">
        <w:rPr>
          <w:lang w:val="fr-FR"/>
        </w:rPr>
        <w:t>dans votre pays pour chacun des éléments suivants.</w:t>
      </w:r>
    </w:p>
    <w:p w:rsidR="00F35C28" w:rsidRPr="00300E4A" w:rsidRDefault="00F35C28" w:rsidP="00F35C28">
      <w:pPr>
        <w:spacing w:line="360" w:lineRule="auto"/>
        <w:rPr>
          <w:rFonts w:asciiTheme="minorHAnsi" w:hAnsiTheme="minorHAnsi"/>
          <w:lang w:val="fr-FR"/>
        </w:rPr>
      </w:pPr>
    </w:p>
    <w:p w:rsidR="00F35C28" w:rsidRPr="00300E4A" w:rsidRDefault="00682FA2" w:rsidP="00F35C28">
      <w:pPr>
        <w:pStyle w:val="En-tte"/>
        <w:tabs>
          <w:tab w:val="clear" w:pos="4680"/>
          <w:tab w:val="clear" w:pos="9360"/>
        </w:tabs>
        <w:spacing w:line="360" w:lineRule="auto"/>
        <w:rPr>
          <w:rFonts w:asciiTheme="minorHAnsi" w:hAnsiTheme="minorHAnsi"/>
          <w:u w:val="single"/>
          <w:lang w:val="fr-FR"/>
        </w:rPr>
      </w:pPr>
      <w:r w:rsidRPr="00300E4A">
        <w:rPr>
          <w:rFonts w:asciiTheme="minorHAnsi" w:hAnsiTheme="minorHAnsi"/>
          <w:u w:val="single"/>
          <w:lang w:val="fr-FR"/>
        </w:rPr>
        <w:t>Echelle de classement</w:t>
      </w:r>
    </w:p>
    <w:p w:rsidR="00F35C28" w:rsidRPr="00300E4A" w:rsidRDefault="00C52E9E" w:rsidP="00F35C28">
      <w:pPr>
        <w:pStyle w:val="Paragraphedeliste"/>
        <w:spacing w:line="360" w:lineRule="auto"/>
        <w:rPr>
          <w:rFonts w:asciiTheme="minorHAnsi" w:hAnsiTheme="minorHAnsi"/>
          <w:lang w:val="fr-FR"/>
        </w:rPr>
      </w:pPr>
      <w:r w:rsidRPr="00C52E9E">
        <w:rPr>
          <w:rFonts w:asciiTheme="minorHAnsi" w:hAnsiTheme="minorHAnsi"/>
          <w:noProof/>
        </w:rPr>
        <w:pict>
          <v:oval id="Oval 1" o:spid="_x0000_s1026" style="position:absolute;left:0;text-align:left;margin-left:-3.5pt;margin-top:1.9pt;width:16.35pt;height:16.4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" fillcolor="red" strokecolor="red">
            <v:shadow on="t" color="black" opacity="24903f" origin=",.5" offset="0,.55556mm"/>
          </v:oval>
        </w:pict>
      </w:r>
      <w:r w:rsidR="005E6AEB">
        <w:rPr>
          <w:rFonts w:asciiTheme="minorHAnsi" w:hAnsiTheme="minorHAnsi"/>
          <w:noProof/>
          <w:lang w:val="fr-FR"/>
        </w:rPr>
        <w:t>L’a</w:t>
      </w:r>
      <w:r w:rsidR="005E6AEB" w:rsidRPr="00300E4A">
        <w:rPr>
          <w:rFonts w:asciiTheme="minorHAnsi" w:hAnsiTheme="minorHAnsi"/>
          <w:noProof/>
          <w:lang w:val="fr-FR"/>
        </w:rPr>
        <w:t xml:space="preserve">lignement </w:t>
      </w:r>
      <w:r w:rsidR="00746FDC" w:rsidRPr="00300E4A">
        <w:rPr>
          <w:rFonts w:asciiTheme="minorHAnsi" w:hAnsiTheme="minorHAnsi"/>
          <w:noProof/>
          <w:lang w:val="fr-FR"/>
        </w:rPr>
        <w:t xml:space="preserve">des bailleurs de fonds, la coordination et l'efficacité de l'aide ne s'améliorent pas et / ou le pays n'a pas respecté les obligations requises par les bailleurs de fonds </w:t>
      </w:r>
    </w:p>
    <w:p w:rsidR="00F35C28" w:rsidRPr="00300E4A" w:rsidRDefault="00F35C28" w:rsidP="00746FDC">
      <w:pPr>
        <w:spacing w:line="360" w:lineRule="auto"/>
        <w:rPr>
          <w:rFonts w:asciiTheme="minorHAnsi" w:hAnsiTheme="minorHAnsi"/>
          <w:lang w:val="fr-FR"/>
        </w:rPr>
      </w:pPr>
    </w:p>
    <w:p w:rsidR="00F35C28" w:rsidRPr="00300E4A" w:rsidRDefault="00C52E9E" w:rsidP="00F35C28">
      <w:pPr>
        <w:pStyle w:val="Retraitcorpsdetexte"/>
        <w:spacing w:line="360" w:lineRule="auto"/>
        <w:rPr>
          <w:rFonts w:asciiTheme="minorHAnsi" w:hAnsiTheme="minorHAnsi"/>
          <w:lang w:val="fr-FR"/>
        </w:rPr>
      </w:pPr>
      <w:r w:rsidRPr="00C52E9E">
        <w:rPr>
          <w:rFonts w:asciiTheme="minorHAnsi" w:hAnsiTheme="minorHAnsi"/>
          <w:b/>
          <w:noProof/>
        </w:rPr>
        <w:pict>
          <v:oval id="Oval 5" o:spid="_x0000_s1031" style="position:absolute;left:0;text-align:left;margin-left:-3.45pt;margin-top:2.25pt;width:16.35pt;height:15.4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" fillcolor="yellow" strokecolor="yellow">
            <v:shadow on="t" color="black" opacity="24903f" origin=",.5" offset="0,.55556mm"/>
          </v:oval>
        </w:pict>
      </w:r>
      <w:r w:rsidR="00746FDC" w:rsidRPr="00300E4A">
        <w:rPr>
          <w:lang w:val="fr-FR"/>
        </w:rPr>
        <w:t xml:space="preserve"> </w:t>
      </w:r>
      <w:r w:rsidR="005E6AEB">
        <w:rPr>
          <w:lang w:val="fr-FR"/>
        </w:rPr>
        <w:t>Les p</w:t>
      </w:r>
      <w:r w:rsidR="005E6AEB">
        <w:rPr>
          <w:rFonts w:asciiTheme="minorHAnsi" w:hAnsiTheme="minorHAnsi"/>
          <w:noProof/>
          <w:lang w:val="fr-FR"/>
        </w:rPr>
        <w:t xml:space="preserve">lans, </w:t>
      </w:r>
      <w:r w:rsidR="00746FDC" w:rsidRPr="00300E4A">
        <w:rPr>
          <w:rFonts w:asciiTheme="minorHAnsi" w:hAnsiTheme="minorHAnsi"/>
          <w:noProof/>
          <w:lang w:val="fr-FR"/>
        </w:rPr>
        <w:t xml:space="preserve">politiques et programmes </w:t>
      </w:r>
      <w:r w:rsidR="00A5646E">
        <w:rPr>
          <w:rFonts w:asciiTheme="minorHAnsi" w:hAnsiTheme="minorHAnsi"/>
          <w:noProof/>
          <w:lang w:val="fr-FR"/>
        </w:rPr>
        <w:t xml:space="preserve">des donateurs </w:t>
      </w:r>
      <w:r w:rsidR="00746FDC" w:rsidRPr="00300E4A">
        <w:rPr>
          <w:rFonts w:asciiTheme="minorHAnsi" w:hAnsiTheme="minorHAnsi"/>
          <w:noProof/>
          <w:lang w:val="fr-FR"/>
        </w:rPr>
        <w:t>ont été élaborés mais n</w:t>
      </w:r>
      <w:r w:rsidR="00A5646E">
        <w:rPr>
          <w:rFonts w:asciiTheme="minorHAnsi" w:hAnsiTheme="minorHAnsi"/>
          <w:noProof/>
          <w:lang w:val="fr-FR"/>
        </w:rPr>
        <w:t>’</w:t>
      </w:r>
      <w:r w:rsidR="00746FDC" w:rsidRPr="00300E4A">
        <w:rPr>
          <w:rFonts w:asciiTheme="minorHAnsi" w:hAnsiTheme="minorHAnsi"/>
          <w:noProof/>
          <w:lang w:val="fr-FR"/>
        </w:rPr>
        <w:t>on</w:t>
      </w:r>
      <w:r w:rsidR="00A5646E">
        <w:rPr>
          <w:rFonts w:asciiTheme="minorHAnsi" w:hAnsiTheme="minorHAnsi"/>
          <w:noProof/>
          <w:lang w:val="fr-FR"/>
        </w:rPr>
        <w:t>t</w:t>
      </w:r>
      <w:r w:rsidR="005E6AEB">
        <w:rPr>
          <w:rFonts w:asciiTheme="minorHAnsi" w:hAnsiTheme="minorHAnsi"/>
          <w:noProof/>
          <w:lang w:val="fr-FR"/>
        </w:rPr>
        <w:t xml:space="preserve"> pas été</w:t>
      </w:r>
      <w:r w:rsidR="00746FDC" w:rsidRPr="00300E4A">
        <w:rPr>
          <w:rFonts w:asciiTheme="minorHAnsi" w:hAnsiTheme="minorHAnsi"/>
          <w:noProof/>
          <w:lang w:val="fr-FR"/>
        </w:rPr>
        <w:t xml:space="preserve"> mis en œuvre et / ou le pays a accepté certains engagements, mais ne les a pas mis en œuvre</w:t>
      </w:r>
    </w:p>
    <w:p w:rsidR="00F35C28" w:rsidRPr="00300E4A" w:rsidRDefault="00C52E9E" w:rsidP="00F35C28">
      <w:pPr>
        <w:pStyle w:val="Paragraphedeliste"/>
        <w:spacing w:line="360" w:lineRule="auto"/>
        <w:rPr>
          <w:rFonts w:asciiTheme="minorHAnsi" w:hAnsiTheme="minorHAnsi"/>
          <w:lang w:val="fr-FR"/>
        </w:rPr>
      </w:pPr>
      <w:r w:rsidRPr="00C52E9E">
        <w:rPr>
          <w:rFonts w:asciiTheme="minorHAnsi" w:hAnsiTheme="minorHAnsi"/>
          <w:b/>
          <w:noProof/>
        </w:rPr>
        <w:pict>
          <v:oval id="Oval 6" o:spid="_x0000_s1030" style="position:absolute;left:0;text-align:left;margin-left:-3.2pt;margin-top:11.7pt;width:16.35pt;height:16.4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" fillcolor="#00b050" strokecolor="#00b050">
            <v:shadow on="t" color="black" opacity="24903f" origin=",.5" offset="0,.55556mm"/>
          </v:oval>
        </w:pict>
      </w:r>
    </w:p>
    <w:p w:rsidR="00F35C28" w:rsidRPr="00300E4A" w:rsidRDefault="005E6AEB" w:rsidP="00F35C28">
      <w:pPr>
        <w:pStyle w:val="Paragraphedeliste"/>
        <w:spacing w:line="360" w:lineRule="auto"/>
        <w:rPr>
          <w:rFonts w:asciiTheme="minorHAnsi" w:hAnsiTheme="minorHAnsi"/>
          <w:lang w:val="fr-FR"/>
        </w:rPr>
      </w:pPr>
      <w:r>
        <w:rPr>
          <w:rFonts w:asciiTheme="minorHAnsi" w:hAnsiTheme="minorHAnsi"/>
          <w:lang w:val="fr-FR"/>
        </w:rPr>
        <w:t>Les p</w:t>
      </w:r>
      <w:r w:rsidR="00746FDC" w:rsidRPr="00300E4A">
        <w:rPr>
          <w:rFonts w:asciiTheme="minorHAnsi" w:hAnsiTheme="minorHAnsi"/>
          <w:lang w:val="fr-FR"/>
        </w:rPr>
        <w:t xml:space="preserve">lans, des politiques et des programmes </w:t>
      </w:r>
      <w:r w:rsidRPr="00300E4A">
        <w:rPr>
          <w:rFonts w:asciiTheme="minorHAnsi" w:hAnsiTheme="minorHAnsi"/>
          <w:lang w:val="fr-FR"/>
        </w:rPr>
        <w:t xml:space="preserve">des donateurs </w:t>
      </w:r>
      <w:r w:rsidR="00746FDC" w:rsidRPr="00300E4A">
        <w:rPr>
          <w:rFonts w:asciiTheme="minorHAnsi" w:hAnsiTheme="minorHAnsi"/>
          <w:lang w:val="fr-FR"/>
        </w:rPr>
        <w:t>ont été mis en œuvre</w:t>
      </w:r>
      <w:r w:rsidR="00A5646E">
        <w:rPr>
          <w:rFonts w:asciiTheme="minorHAnsi" w:hAnsiTheme="minorHAnsi"/>
          <w:lang w:val="fr-FR"/>
        </w:rPr>
        <w:t xml:space="preserve">, </w:t>
      </w:r>
      <w:r w:rsidR="00746FDC" w:rsidRPr="00300E4A">
        <w:rPr>
          <w:rFonts w:asciiTheme="minorHAnsi" w:hAnsiTheme="minorHAnsi"/>
          <w:lang w:val="fr-FR"/>
        </w:rPr>
        <w:t xml:space="preserve"> les progrès peuvent être mesurés et le pays a mis en œuvre certains engagements afin que les donateurs puissent </w:t>
      </w:r>
      <w:r w:rsidR="00A5646E">
        <w:rPr>
          <w:rFonts w:asciiTheme="minorHAnsi" w:hAnsiTheme="minorHAnsi"/>
          <w:lang w:val="fr-FR"/>
        </w:rPr>
        <w:t xml:space="preserve">y </w:t>
      </w:r>
      <w:r w:rsidR="00746FDC" w:rsidRPr="00300E4A">
        <w:rPr>
          <w:rFonts w:asciiTheme="minorHAnsi" w:hAnsiTheme="minorHAnsi"/>
          <w:lang w:val="fr-FR"/>
        </w:rPr>
        <w:t xml:space="preserve">apporter </w:t>
      </w:r>
      <w:r>
        <w:rPr>
          <w:rFonts w:asciiTheme="minorHAnsi" w:hAnsiTheme="minorHAnsi"/>
          <w:lang w:val="fr-FR"/>
        </w:rPr>
        <w:t>leur</w:t>
      </w:r>
      <w:r w:rsidR="00746FDC" w:rsidRPr="00300E4A">
        <w:rPr>
          <w:rFonts w:asciiTheme="minorHAnsi" w:hAnsiTheme="minorHAnsi"/>
          <w:lang w:val="fr-FR"/>
        </w:rPr>
        <w:t xml:space="preserve"> soutien</w:t>
      </w:r>
    </w:p>
    <w:p w:rsidR="00F35C28" w:rsidRPr="00300E4A" w:rsidRDefault="00300E4A" w:rsidP="00D248AE">
      <w:pPr>
        <w:spacing w:after="200" w:line="276" w:lineRule="auto"/>
        <w:rPr>
          <w:rFonts w:asciiTheme="minorHAnsi" w:hAnsiTheme="minorHAnsi"/>
          <w:lang w:val="fr-FR"/>
        </w:rPr>
      </w:pPr>
      <w:r>
        <w:rPr>
          <w:rFonts w:asciiTheme="minorHAnsi" w:hAnsiTheme="minorHAnsi"/>
          <w:lang w:val="fr-FR"/>
        </w:rPr>
        <w:br w:type="page"/>
      </w:r>
    </w:p>
    <w:tbl>
      <w:tblPr>
        <w:tblW w:w="9608" w:type="dxa"/>
        <w:tblBorders>
          <w:top w:val="single" w:sz="18" w:space="0" w:color="auto"/>
          <w:bottom w:val="single" w:sz="18" w:space="0" w:color="auto"/>
          <w:insideH w:val="single" w:sz="4" w:space="0" w:color="auto"/>
          <w:insideV w:val="single" w:sz="4" w:space="0" w:color="auto"/>
        </w:tblBorders>
        <w:tblLayout w:type="fixed"/>
        <w:tblCellMar>
          <w:left w:w="115" w:type="dxa"/>
          <w:right w:w="115" w:type="dxa"/>
        </w:tblCellMar>
        <w:tblLook w:val="04A0"/>
      </w:tblPr>
      <w:tblGrid>
        <w:gridCol w:w="7585"/>
        <w:gridCol w:w="720"/>
        <w:gridCol w:w="720"/>
        <w:gridCol w:w="583"/>
      </w:tblGrid>
      <w:tr w:rsidR="00F35C28" w:rsidRPr="00300E4A" w:rsidTr="00382B82">
        <w:trPr>
          <w:trHeight w:val="504"/>
          <w:tblHeader/>
        </w:trPr>
        <w:tc>
          <w:tcPr>
            <w:tcW w:w="7585" w:type="dxa"/>
            <w:vMerge w:val="restart"/>
            <w:tcBorders>
              <w:top w:val="single" w:sz="4" w:space="0" w:color="auto"/>
              <w:left w:val="single" w:sz="4" w:space="0" w:color="auto"/>
              <w:bottom w:val="single" w:sz="18" w:space="0" w:color="auto"/>
              <w:right w:val="single" w:sz="4" w:space="0" w:color="auto"/>
              <w:tl2br w:val="nil"/>
              <w:tr2bl w:val="nil"/>
            </w:tcBorders>
            <w:shd w:val="clear" w:color="auto" w:fill="EEECE1"/>
            <w:vAlign w:val="center"/>
          </w:tcPr>
          <w:p w:rsidR="00F35C28" w:rsidRPr="00300E4A" w:rsidRDefault="005E6AEB" w:rsidP="005E6AEB">
            <w:pPr>
              <w:spacing w:line="360" w:lineRule="auto"/>
              <w:jc w:val="center"/>
              <w:rPr>
                <w:rFonts w:asciiTheme="minorHAnsi" w:hAnsiTheme="minorHAnsi"/>
                <w:b/>
                <w:lang w:val="fr-FR"/>
              </w:rPr>
            </w:pPr>
            <w:r>
              <w:rPr>
                <w:lang w:val="fr-FR"/>
              </w:rPr>
              <w:lastRenderedPageBreak/>
              <w:t>Rôles et responsabilités des d</w:t>
            </w:r>
            <w:r w:rsidR="00746FDC" w:rsidRPr="00300E4A">
              <w:rPr>
                <w:lang w:val="fr-FR"/>
              </w:rPr>
              <w:t xml:space="preserve">onateurs et des pays au niveau </w:t>
            </w:r>
            <w:r>
              <w:rPr>
                <w:lang w:val="fr-FR"/>
              </w:rPr>
              <w:t>national</w:t>
            </w:r>
          </w:p>
        </w:tc>
        <w:tc>
          <w:tcPr>
            <w:tcW w:w="2023" w:type="dxa"/>
            <w:gridSpan w:val="3"/>
            <w:tcBorders>
              <w:top w:val="single" w:sz="4" w:space="0" w:color="auto"/>
              <w:left w:val="single" w:sz="4" w:space="0" w:color="auto"/>
              <w:bottom w:val="single" w:sz="4" w:space="0" w:color="auto"/>
              <w:right w:val="single" w:sz="4" w:space="0" w:color="auto"/>
              <w:tl2br w:val="nil"/>
              <w:tr2bl w:val="nil"/>
            </w:tcBorders>
            <w:shd w:val="clear" w:color="auto" w:fill="EEECE1"/>
            <w:vAlign w:val="center"/>
          </w:tcPr>
          <w:p w:rsidR="00F35C28" w:rsidRPr="00300E4A" w:rsidRDefault="005E6AEB" w:rsidP="00F35C28">
            <w:pPr>
              <w:spacing w:line="360" w:lineRule="auto"/>
              <w:jc w:val="center"/>
              <w:rPr>
                <w:rFonts w:asciiTheme="minorHAnsi" w:hAnsiTheme="minorHAnsi"/>
                <w:b/>
                <w:lang w:val="fr-FR"/>
              </w:rPr>
            </w:pPr>
            <w:r>
              <w:rPr>
                <w:rFonts w:asciiTheme="minorHAnsi" w:hAnsiTheme="minorHAnsi"/>
                <w:b/>
                <w:lang w:val="fr-FR"/>
              </w:rPr>
              <w:t>Niveau</w:t>
            </w:r>
          </w:p>
        </w:tc>
      </w:tr>
      <w:tr w:rsidR="00F35C28" w:rsidRPr="00300E4A" w:rsidTr="00382B82">
        <w:trPr>
          <w:trHeight w:val="504"/>
          <w:tblHeader/>
        </w:trPr>
        <w:tc>
          <w:tcPr>
            <w:tcW w:w="7585" w:type="dxa"/>
            <w:vMerge/>
            <w:tcBorders>
              <w:top w:val="single" w:sz="18" w:space="0" w:color="auto"/>
              <w:left w:val="single" w:sz="4" w:space="0" w:color="auto"/>
              <w:bottom w:val="single" w:sz="18" w:space="0" w:color="auto"/>
              <w:right w:val="single" w:sz="4" w:space="0" w:color="auto"/>
              <w:tl2br w:val="nil"/>
              <w:tr2bl w:val="nil"/>
            </w:tcBorders>
            <w:shd w:val="clear" w:color="auto" w:fill="EEECE1"/>
            <w:vAlign w:val="center"/>
          </w:tcPr>
          <w:p w:rsidR="00F35C28" w:rsidRPr="00300E4A" w:rsidRDefault="00F35C28" w:rsidP="00F35C28">
            <w:pPr>
              <w:spacing w:line="360" w:lineRule="auto"/>
              <w:jc w:val="center"/>
              <w:rPr>
                <w:rFonts w:asciiTheme="minorHAnsi" w:hAnsiTheme="minorHAnsi"/>
                <w:b/>
                <w:lang w:val="fr-FR"/>
              </w:rPr>
            </w:pPr>
          </w:p>
        </w:tc>
        <w:tc>
          <w:tcPr>
            <w:tcW w:w="720" w:type="dxa"/>
            <w:tcBorders>
              <w:top w:val="single" w:sz="18" w:space="0" w:color="auto"/>
              <w:left w:val="single" w:sz="4" w:space="0" w:color="auto"/>
              <w:bottom w:val="single" w:sz="18" w:space="0" w:color="auto"/>
              <w:right w:val="single" w:sz="4" w:space="0" w:color="auto"/>
              <w:tl2br w:val="nil"/>
              <w:tr2bl w:val="nil"/>
            </w:tcBorders>
            <w:shd w:val="clear" w:color="auto" w:fill="EEECE1"/>
            <w:vAlign w:val="center"/>
          </w:tcPr>
          <w:p w:rsidR="00F35C28" w:rsidRPr="00300E4A" w:rsidRDefault="00C52E9E" w:rsidP="00F35C28">
            <w:pPr>
              <w:spacing w:line="360" w:lineRule="auto"/>
              <w:jc w:val="center"/>
              <w:rPr>
                <w:rFonts w:asciiTheme="minorHAnsi" w:hAnsiTheme="minorHAnsi"/>
                <w:b/>
                <w:lang w:val="fr-FR"/>
              </w:rPr>
            </w:pPr>
            <w:r w:rsidRPr="00C52E9E">
              <w:rPr>
                <w:rFonts w:asciiTheme="minorHAnsi" w:hAnsiTheme="minorHAnsi"/>
                <w:b/>
                <w:noProof/>
              </w:rPr>
              <w:pict>
                <v:oval id="Oval 42" o:spid="_x0000_s1029" style="position:absolute;left:0;text-align:left;margin-left:8.05pt;margin-top:1.1pt;width:16.35pt;height:16.4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" fillcolor="red" strokecolor="red">
                  <v:shadow on="t" color="black" opacity="24903f" origin=",.5" offset="0,.55556mm"/>
                </v:oval>
              </w:pict>
            </w:r>
          </w:p>
        </w:tc>
        <w:tc>
          <w:tcPr>
            <w:tcW w:w="720" w:type="dxa"/>
            <w:tcBorders>
              <w:top w:val="single" w:sz="18" w:space="0" w:color="auto"/>
              <w:left w:val="single" w:sz="4" w:space="0" w:color="auto"/>
              <w:bottom w:val="single" w:sz="18" w:space="0" w:color="auto"/>
              <w:right w:val="single" w:sz="4" w:space="0" w:color="auto"/>
              <w:tl2br w:val="nil"/>
              <w:tr2bl w:val="nil"/>
            </w:tcBorders>
            <w:shd w:val="clear" w:color="auto" w:fill="EEECE1"/>
            <w:vAlign w:val="center"/>
          </w:tcPr>
          <w:p w:rsidR="00F35C28" w:rsidRPr="00300E4A" w:rsidRDefault="00C52E9E" w:rsidP="00F35C28">
            <w:pPr>
              <w:spacing w:line="360" w:lineRule="auto"/>
              <w:jc w:val="center"/>
              <w:rPr>
                <w:rFonts w:asciiTheme="minorHAnsi" w:hAnsiTheme="minorHAnsi"/>
                <w:b/>
                <w:color w:val="FFFF00"/>
                <w:lang w:val="fr-FR"/>
              </w:rPr>
            </w:pPr>
            <w:r w:rsidRPr="00C52E9E">
              <w:rPr>
                <w:rFonts w:asciiTheme="minorHAnsi" w:hAnsiTheme="minorHAnsi"/>
                <w:b/>
                <w:noProof/>
              </w:rPr>
              <w:pict>
                <v:oval id="Oval 41" o:spid="_x0000_s1028" style="position:absolute;left:0;text-align:left;margin-left:6.1pt;margin-top:.9pt;width:16.35pt;height:15.45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" fillcolor="yellow" strokecolor="yellow">
                  <v:shadow on="t" color="black" opacity="24903f" origin=",.5" offset="0,.55556mm"/>
                </v:oval>
              </w:pict>
            </w:r>
          </w:p>
        </w:tc>
        <w:tc>
          <w:tcPr>
            <w:tcW w:w="583" w:type="dxa"/>
            <w:tcBorders>
              <w:top w:val="single" w:sz="18" w:space="0" w:color="auto"/>
              <w:left w:val="single" w:sz="4" w:space="0" w:color="auto"/>
              <w:bottom w:val="single" w:sz="18" w:space="0" w:color="auto"/>
              <w:right w:val="single" w:sz="4" w:space="0" w:color="auto"/>
              <w:tl2br w:val="nil"/>
              <w:tr2bl w:val="nil"/>
            </w:tcBorders>
            <w:shd w:val="clear" w:color="auto" w:fill="EEECE1"/>
            <w:vAlign w:val="center"/>
          </w:tcPr>
          <w:p w:rsidR="00F35C28" w:rsidRPr="00300E4A" w:rsidRDefault="00C52E9E" w:rsidP="00F35C28">
            <w:pPr>
              <w:spacing w:line="360" w:lineRule="auto"/>
              <w:jc w:val="center"/>
              <w:rPr>
                <w:rFonts w:asciiTheme="minorHAnsi" w:hAnsiTheme="minorHAnsi"/>
                <w:b/>
                <w:color w:val="00B050"/>
                <w:lang w:val="fr-FR"/>
              </w:rPr>
            </w:pPr>
            <w:r w:rsidRPr="00C52E9E">
              <w:rPr>
                <w:rFonts w:asciiTheme="minorHAnsi" w:hAnsiTheme="minorHAnsi"/>
                <w:b/>
                <w:noProof/>
              </w:rPr>
              <w:pict>
                <v:oval id="Oval 40" o:spid="_x0000_s1027" style="position:absolute;left:0;text-align:left;margin-left:2.25pt;margin-top:1.4pt;width:16.35pt;height:16.4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" fillcolor="#00b050" strokecolor="#00b050">
                  <v:shadow on="t" color="black" opacity="24903f" origin=",.5" offset="0,.55556mm"/>
                </v:oval>
              </w:pict>
            </w:r>
          </w:p>
        </w:tc>
      </w:tr>
    </w:tbl>
    <w:tbl>
      <w:tblPr>
        <w:tblStyle w:val="Grilledutableau"/>
        <w:tblW w:w="9648" w:type="dxa"/>
        <w:tblLook w:val="04A0"/>
      </w:tblPr>
      <w:tblGrid>
        <w:gridCol w:w="7578"/>
        <w:gridCol w:w="2070"/>
      </w:tblGrid>
      <w:tr w:rsidR="00F35C28" w:rsidRPr="002B7E91" w:rsidTr="005E6AEB">
        <w:trPr>
          <w:trHeight w:val="818"/>
        </w:trPr>
        <w:tc>
          <w:tcPr>
            <w:tcW w:w="7578" w:type="dxa"/>
            <w:shd w:val="clear" w:color="auto" w:fill="DBE5F1" w:themeFill="accent1" w:themeFillTint="33"/>
          </w:tcPr>
          <w:p w:rsidR="00F35C28" w:rsidRPr="005E6AEB" w:rsidRDefault="00F35C28" w:rsidP="005E6AEB">
            <w:pPr>
              <w:spacing w:line="360" w:lineRule="auto"/>
              <w:jc w:val="both"/>
              <w:rPr>
                <w:rFonts w:asciiTheme="minorHAnsi" w:hAnsiTheme="minorHAnsi"/>
                <w:b/>
                <w:lang w:val="fr-FR"/>
              </w:rPr>
            </w:pPr>
            <w:r w:rsidRPr="005E6AEB">
              <w:rPr>
                <w:rFonts w:asciiTheme="minorHAnsi" w:hAnsiTheme="minorHAnsi"/>
                <w:b/>
                <w:lang w:val="fr-FR"/>
              </w:rPr>
              <w:t xml:space="preserve">1. </w:t>
            </w:r>
            <w:r w:rsidR="00746FDC" w:rsidRPr="005E6AEB">
              <w:rPr>
                <w:b/>
                <w:lang w:val="fr-FR"/>
              </w:rPr>
              <w:t xml:space="preserve">Comment évaluez-vous les progrès que </w:t>
            </w:r>
            <w:r w:rsidR="005E6AEB">
              <w:rPr>
                <w:b/>
                <w:lang w:val="fr-FR"/>
              </w:rPr>
              <w:t>le</w:t>
            </w:r>
            <w:r w:rsidR="00746FDC" w:rsidRPr="005E6AEB">
              <w:rPr>
                <w:b/>
                <w:lang w:val="fr-FR"/>
              </w:rPr>
              <w:t xml:space="preserve"> pays et le</w:t>
            </w:r>
            <w:r w:rsidR="005E6AEB">
              <w:rPr>
                <w:b/>
                <w:lang w:val="fr-FR"/>
              </w:rPr>
              <w:t>s</w:t>
            </w:r>
            <w:r w:rsidR="00746FDC" w:rsidRPr="005E6AEB">
              <w:rPr>
                <w:b/>
                <w:lang w:val="fr-FR"/>
              </w:rPr>
              <w:t xml:space="preserve"> bailleurs de fonds ont </w:t>
            </w:r>
            <w:r w:rsidR="001113B5">
              <w:rPr>
                <w:b/>
                <w:lang w:val="fr-FR"/>
              </w:rPr>
              <w:t>réalisés</w:t>
            </w:r>
            <w:r w:rsidR="005E6AEB">
              <w:rPr>
                <w:b/>
                <w:lang w:val="fr-FR"/>
              </w:rPr>
              <w:t xml:space="preserve"> au niveau </w:t>
            </w:r>
            <w:r w:rsidR="00A5646E" w:rsidRPr="005E6AEB">
              <w:rPr>
                <w:b/>
                <w:lang w:val="fr-FR"/>
              </w:rPr>
              <w:t xml:space="preserve">du développement </w:t>
            </w:r>
            <w:r w:rsidR="005E6AEB">
              <w:rPr>
                <w:b/>
                <w:lang w:val="fr-FR"/>
              </w:rPr>
              <w:t>de leurs</w:t>
            </w:r>
            <w:r w:rsidR="00E71640" w:rsidRPr="005E6AEB">
              <w:rPr>
                <w:b/>
                <w:lang w:val="fr-FR"/>
              </w:rPr>
              <w:t xml:space="preserve"> </w:t>
            </w:r>
            <w:r w:rsidR="00746FDC" w:rsidRPr="005E6AEB">
              <w:rPr>
                <w:b/>
                <w:lang w:val="fr-FR"/>
              </w:rPr>
              <w:t>engagement</w:t>
            </w:r>
            <w:r w:rsidR="005E6AEB">
              <w:rPr>
                <w:b/>
                <w:lang w:val="fr-FR"/>
              </w:rPr>
              <w:t>s</w:t>
            </w:r>
            <w:r w:rsidR="00746FDC" w:rsidRPr="005E6AEB">
              <w:rPr>
                <w:b/>
                <w:lang w:val="fr-FR"/>
              </w:rPr>
              <w:t xml:space="preserve"> et de</w:t>
            </w:r>
            <w:r w:rsidR="00A5646E">
              <w:rPr>
                <w:b/>
                <w:lang w:val="fr-FR"/>
              </w:rPr>
              <w:t>s</w:t>
            </w:r>
            <w:r w:rsidR="00746FDC" w:rsidRPr="005E6AEB">
              <w:rPr>
                <w:b/>
                <w:lang w:val="fr-FR"/>
              </w:rPr>
              <w:t xml:space="preserve"> partenariats ?</w:t>
            </w:r>
          </w:p>
          <w:p w:rsidR="00F35C28" w:rsidRPr="005E6AEB" w:rsidRDefault="00F35C28" w:rsidP="005E6AEB">
            <w:pPr>
              <w:spacing w:line="360" w:lineRule="auto"/>
              <w:ind w:firstLine="720"/>
              <w:jc w:val="both"/>
              <w:rPr>
                <w:rFonts w:asciiTheme="minorHAnsi" w:hAnsiTheme="minorHAnsi"/>
                <w:b/>
                <w:lang w:val="fr-FR"/>
              </w:rPr>
            </w:pPr>
          </w:p>
        </w:tc>
        <w:tc>
          <w:tcPr>
            <w:tcW w:w="2070" w:type="dxa"/>
            <w:vMerge w:val="restart"/>
          </w:tcPr>
          <w:p w:rsidR="00F35C28" w:rsidRPr="00300E4A" w:rsidRDefault="00F35C28" w:rsidP="00F35C28">
            <w:pPr>
              <w:pStyle w:val="Titre2"/>
              <w:spacing w:line="360" w:lineRule="auto"/>
              <w:outlineLvl w:val="1"/>
              <w:rPr>
                <w:rFonts w:asciiTheme="minorHAnsi" w:hAnsiTheme="minorHAnsi"/>
                <w:lang w:val="fr-FR"/>
              </w:rPr>
            </w:pPr>
          </w:p>
        </w:tc>
      </w:tr>
      <w:tr w:rsidR="00F35C28" w:rsidRPr="002B7E91" w:rsidTr="005E6AEB">
        <w:trPr>
          <w:trHeight w:val="710"/>
        </w:trPr>
        <w:tc>
          <w:tcPr>
            <w:tcW w:w="7578" w:type="dxa"/>
          </w:tcPr>
          <w:p w:rsidR="00F35C28" w:rsidRPr="00300E4A" w:rsidRDefault="00E71640" w:rsidP="005E6AEB">
            <w:pPr>
              <w:spacing w:line="360" w:lineRule="auto"/>
              <w:jc w:val="both"/>
              <w:rPr>
                <w:rFonts w:asciiTheme="minorHAnsi" w:hAnsiTheme="minorHAnsi"/>
                <w:u w:val="single"/>
                <w:lang w:val="fr-FR"/>
              </w:rPr>
            </w:pPr>
            <w:r w:rsidRPr="00300E4A">
              <w:rPr>
                <w:rFonts w:asciiTheme="minorHAnsi" w:hAnsiTheme="minorHAnsi"/>
                <w:u w:val="single"/>
                <w:lang w:val="fr-FR"/>
              </w:rPr>
              <w:t xml:space="preserve">Explicatif </w:t>
            </w:r>
            <w:r w:rsidR="00F35C28" w:rsidRPr="00300E4A">
              <w:rPr>
                <w:rFonts w:asciiTheme="minorHAnsi" w:hAnsiTheme="minorHAnsi"/>
                <w:u w:val="single"/>
                <w:lang w:val="fr-FR"/>
              </w:rPr>
              <w:t>:</w:t>
            </w:r>
          </w:p>
          <w:p w:rsidR="005E6AEB" w:rsidRDefault="00A5646E" w:rsidP="005E6AEB">
            <w:pPr>
              <w:spacing w:line="360" w:lineRule="auto"/>
              <w:jc w:val="both"/>
              <w:rPr>
                <w:lang w:val="fr-FR"/>
              </w:rPr>
            </w:pPr>
            <w:r>
              <w:rPr>
                <w:i/>
                <w:lang w:val="fr-FR"/>
              </w:rPr>
              <w:t xml:space="preserve">Le </w:t>
            </w:r>
            <w:r w:rsidR="001113B5">
              <w:rPr>
                <w:i/>
                <w:lang w:val="fr-FR"/>
              </w:rPr>
              <w:t>développement</w:t>
            </w:r>
            <w:r>
              <w:rPr>
                <w:i/>
                <w:lang w:val="fr-FR"/>
              </w:rPr>
              <w:t xml:space="preserve"> d</w:t>
            </w:r>
            <w:r w:rsidR="00E71640" w:rsidRPr="005E6AEB">
              <w:rPr>
                <w:i/>
                <w:lang w:val="fr-FR"/>
              </w:rPr>
              <w:t>es engagement</w:t>
            </w:r>
            <w:r w:rsidR="005E6AEB" w:rsidRPr="005E6AEB">
              <w:rPr>
                <w:i/>
                <w:lang w:val="fr-FR"/>
              </w:rPr>
              <w:t>s</w:t>
            </w:r>
            <w:r w:rsidR="00E71640" w:rsidRPr="005E6AEB">
              <w:rPr>
                <w:i/>
                <w:lang w:val="fr-FR"/>
              </w:rPr>
              <w:t xml:space="preserve"> et de</w:t>
            </w:r>
            <w:r>
              <w:rPr>
                <w:i/>
                <w:lang w:val="fr-FR"/>
              </w:rPr>
              <w:t>s</w:t>
            </w:r>
            <w:r w:rsidR="00E71640" w:rsidRPr="005E6AEB">
              <w:rPr>
                <w:i/>
                <w:lang w:val="fr-FR"/>
              </w:rPr>
              <w:t xml:space="preserve"> partenaria</w:t>
            </w:r>
            <w:r w:rsidR="005E6AEB">
              <w:rPr>
                <w:i/>
                <w:lang w:val="fr-FR"/>
              </w:rPr>
              <w:t>ts</w:t>
            </w:r>
            <w:r w:rsidR="00E71640" w:rsidRPr="00300E4A">
              <w:rPr>
                <w:lang w:val="fr-FR"/>
              </w:rPr>
              <w:t xml:space="preserve"> incluent </w:t>
            </w:r>
            <w:r>
              <w:rPr>
                <w:lang w:val="fr-FR"/>
              </w:rPr>
              <w:t>la concertation</w:t>
            </w:r>
            <w:r w:rsidR="00E71640" w:rsidRPr="00300E4A">
              <w:rPr>
                <w:lang w:val="fr-FR"/>
              </w:rPr>
              <w:t xml:space="preserve"> politique et le consensus ; la pleine intégration et l'harmonisation des procédures du PDDAA dans la planific</w:t>
            </w:r>
            <w:r w:rsidR="005E6AEB">
              <w:rPr>
                <w:lang w:val="fr-FR"/>
              </w:rPr>
              <w:t>ation du développement national</w:t>
            </w:r>
            <w:r w:rsidR="00E71640" w:rsidRPr="00300E4A">
              <w:rPr>
                <w:lang w:val="fr-FR"/>
              </w:rPr>
              <w:t>, l</w:t>
            </w:r>
            <w:r w:rsidR="005E6AEB">
              <w:rPr>
                <w:lang w:val="fr-FR"/>
              </w:rPr>
              <w:t xml:space="preserve">es </w:t>
            </w:r>
            <w:r w:rsidR="00E71640" w:rsidRPr="00300E4A">
              <w:rPr>
                <w:lang w:val="fr-FR"/>
              </w:rPr>
              <w:t>engagement</w:t>
            </w:r>
            <w:r w:rsidR="005E6AEB">
              <w:rPr>
                <w:lang w:val="fr-FR"/>
              </w:rPr>
              <w:t>s</w:t>
            </w:r>
            <w:r w:rsidR="00E71640" w:rsidRPr="00300E4A">
              <w:rPr>
                <w:lang w:val="fr-FR"/>
              </w:rPr>
              <w:t xml:space="preserve"> avec l'UA, les CER et les autres parties prenantes afin de s'assurer que les dimensions continentales, régionales et </w:t>
            </w:r>
            <w:r w:rsidR="006D0754" w:rsidRPr="00300E4A">
              <w:rPr>
                <w:lang w:val="fr-FR"/>
              </w:rPr>
              <w:t>nationales</w:t>
            </w:r>
            <w:r w:rsidR="00E71640" w:rsidRPr="00300E4A">
              <w:rPr>
                <w:lang w:val="fr-FR"/>
              </w:rPr>
              <w:t xml:space="preserve"> du PDDAA sont pris</w:t>
            </w:r>
            <w:r w:rsidR="005E6AEB">
              <w:rPr>
                <w:lang w:val="fr-FR"/>
              </w:rPr>
              <w:t>es</w:t>
            </w:r>
            <w:r w:rsidR="00E71640" w:rsidRPr="00300E4A">
              <w:rPr>
                <w:lang w:val="fr-FR"/>
              </w:rPr>
              <w:t xml:space="preserve"> en compte lors de </w:t>
            </w:r>
            <w:r w:rsidR="006D0754" w:rsidRPr="00300E4A">
              <w:rPr>
                <w:lang w:val="fr-FR"/>
              </w:rPr>
              <w:t>sa</w:t>
            </w:r>
            <w:r w:rsidR="00E71640" w:rsidRPr="00300E4A">
              <w:rPr>
                <w:lang w:val="fr-FR"/>
              </w:rPr>
              <w:t xml:space="preserve"> planification et </w:t>
            </w:r>
            <w:r w:rsidR="006D0754" w:rsidRPr="00300E4A">
              <w:rPr>
                <w:lang w:val="fr-FR"/>
              </w:rPr>
              <w:t xml:space="preserve">sa </w:t>
            </w:r>
            <w:r w:rsidR="00E71640" w:rsidRPr="00300E4A">
              <w:rPr>
                <w:lang w:val="fr-FR"/>
              </w:rPr>
              <w:t xml:space="preserve">mise en </w:t>
            </w:r>
            <w:r w:rsidR="006D0754" w:rsidRPr="00300E4A">
              <w:rPr>
                <w:lang w:val="fr-FR"/>
              </w:rPr>
              <w:t xml:space="preserve">œuvre ; l’élargissement de la portée du GTDA et </w:t>
            </w:r>
            <w:r w:rsidR="005E6AEB">
              <w:rPr>
                <w:lang w:val="fr-FR"/>
              </w:rPr>
              <w:t>ses relations</w:t>
            </w:r>
            <w:r w:rsidR="006D0754" w:rsidRPr="00300E4A">
              <w:rPr>
                <w:lang w:val="fr-FR"/>
              </w:rPr>
              <w:t xml:space="preserve"> avec</w:t>
            </w:r>
            <w:r w:rsidR="00E71640" w:rsidRPr="00300E4A">
              <w:rPr>
                <w:lang w:val="fr-FR"/>
              </w:rPr>
              <w:t xml:space="preserve"> d'autres groupes de travail de donateurs </w:t>
            </w:r>
            <w:r w:rsidR="006D0754" w:rsidRPr="00300E4A">
              <w:rPr>
                <w:lang w:val="fr-FR"/>
              </w:rPr>
              <w:t>afin de</w:t>
            </w:r>
            <w:r w:rsidR="00E71640" w:rsidRPr="00300E4A">
              <w:rPr>
                <w:lang w:val="fr-FR"/>
              </w:rPr>
              <w:t xml:space="preserve"> </w:t>
            </w:r>
            <w:r w:rsidR="005E6AEB">
              <w:rPr>
                <w:lang w:val="fr-FR"/>
              </w:rPr>
              <w:t>s’assurer que</w:t>
            </w:r>
            <w:r w:rsidR="00E71640" w:rsidRPr="00300E4A">
              <w:rPr>
                <w:lang w:val="fr-FR"/>
              </w:rPr>
              <w:t xml:space="preserve"> les bailleurs de fonds ré</w:t>
            </w:r>
            <w:r w:rsidR="005E6AEB">
              <w:rPr>
                <w:lang w:val="fr-FR"/>
              </w:rPr>
              <w:t>pond</w:t>
            </w:r>
            <w:r w:rsidR="006D0754" w:rsidRPr="00300E4A">
              <w:rPr>
                <w:lang w:val="fr-FR"/>
              </w:rPr>
              <w:t>e</w:t>
            </w:r>
            <w:r w:rsidR="005E6AEB">
              <w:rPr>
                <w:lang w:val="fr-FR"/>
              </w:rPr>
              <w:t>nt efficacement au</w:t>
            </w:r>
            <w:r w:rsidR="006D0754" w:rsidRPr="00300E4A">
              <w:rPr>
                <w:lang w:val="fr-FR"/>
              </w:rPr>
              <w:t xml:space="preserve"> caractère </w:t>
            </w:r>
            <w:r w:rsidR="006D0754" w:rsidRPr="005E6AEB">
              <w:rPr>
                <w:i/>
                <w:lang w:val="fr-FR"/>
              </w:rPr>
              <w:t>détaillé</w:t>
            </w:r>
            <w:r w:rsidR="00E71640" w:rsidRPr="00300E4A">
              <w:rPr>
                <w:lang w:val="fr-FR"/>
              </w:rPr>
              <w:t xml:space="preserve"> du PDDAA ; </w:t>
            </w:r>
            <w:r w:rsidR="006D0754" w:rsidRPr="00300E4A">
              <w:rPr>
                <w:lang w:val="fr-FR"/>
              </w:rPr>
              <w:t xml:space="preserve">recrutement </w:t>
            </w:r>
            <w:r w:rsidR="005E6AEB">
              <w:rPr>
                <w:lang w:val="fr-FR"/>
              </w:rPr>
              <w:t>du personnel (</w:t>
            </w:r>
            <w:r w:rsidR="006D0754" w:rsidRPr="00300E4A">
              <w:rPr>
                <w:lang w:val="fr-FR"/>
              </w:rPr>
              <w:t xml:space="preserve"> </w:t>
            </w:r>
            <w:r w:rsidR="005E6AEB">
              <w:rPr>
                <w:lang w:val="fr-FR"/>
              </w:rPr>
              <w:t>responsables</w:t>
            </w:r>
            <w:r w:rsidR="006D0754" w:rsidRPr="00300E4A">
              <w:rPr>
                <w:lang w:val="fr-FR"/>
              </w:rPr>
              <w:t xml:space="preserve"> </w:t>
            </w:r>
            <w:r w:rsidR="005E6AEB">
              <w:rPr>
                <w:lang w:val="fr-FR"/>
              </w:rPr>
              <w:t>et</w:t>
            </w:r>
            <w:r w:rsidR="00E71640" w:rsidRPr="00300E4A">
              <w:rPr>
                <w:lang w:val="fr-FR"/>
              </w:rPr>
              <w:t xml:space="preserve"> chefs de mission</w:t>
            </w:r>
            <w:r w:rsidR="005E6AEB">
              <w:rPr>
                <w:lang w:val="fr-FR"/>
              </w:rPr>
              <w:t>)</w:t>
            </w:r>
            <w:r w:rsidR="00E71640" w:rsidRPr="00300E4A">
              <w:rPr>
                <w:lang w:val="fr-FR"/>
              </w:rPr>
              <w:t xml:space="preserve"> pour assurer la priorisation et </w:t>
            </w:r>
            <w:r w:rsidR="005E6AEB">
              <w:rPr>
                <w:lang w:val="fr-FR"/>
              </w:rPr>
              <w:t xml:space="preserve">établir </w:t>
            </w:r>
            <w:r w:rsidR="002B7771">
              <w:rPr>
                <w:lang w:val="fr-FR"/>
              </w:rPr>
              <w:t>l</w:t>
            </w:r>
            <w:r w:rsidR="005C3686" w:rsidRPr="00300E4A">
              <w:rPr>
                <w:lang w:val="fr-FR"/>
              </w:rPr>
              <w:t>es liens</w:t>
            </w:r>
            <w:r w:rsidR="00E71640" w:rsidRPr="00300E4A">
              <w:rPr>
                <w:lang w:val="fr-FR"/>
              </w:rPr>
              <w:t xml:space="preserve"> </w:t>
            </w:r>
            <w:r w:rsidR="005E6AEB">
              <w:rPr>
                <w:lang w:val="fr-FR"/>
              </w:rPr>
              <w:t xml:space="preserve">avec </w:t>
            </w:r>
            <w:r w:rsidR="00E71640" w:rsidRPr="00300E4A">
              <w:rPr>
                <w:lang w:val="fr-FR"/>
              </w:rPr>
              <w:t xml:space="preserve">d'autres initiatives ; </w:t>
            </w:r>
            <w:r w:rsidR="005C3686" w:rsidRPr="00300E4A">
              <w:rPr>
                <w:lang w:val="fr-FR"/>
              </w:rPr>
              <w:t xml:space="preserve">défendre le </w:t>
            </w:r>
            <w:r w:rsidR="00E71640" w:rsidRPr="00300E4A">
              <w:rPr>
                <w:lang w:val="fr-FR"/>
              </w:rPr>
              <w:t xml:space="preserve">PDDAA et le développement agricole au sein du gouvernement , en particulier </w:t>
            </w:r>
            <w:r w:rsidR="005C3686" w:rsidRPr="00300E4A">
              <w:rPr>
                <w:lang w:val="fr-FR"/>
              </w:rPr>
              <w:t>au niveau du</w:t>
            </w:r>
            <w:r w:rsidR="00E71640" w:rsidRPr="00300E4A">
              <w:rPr>
                <w:lang w:val="fr-FR"/>
              </w:rPr>
              <w:t xml:space="preserve"> </w:t>
            </w:r>
            <w:r w:rsidR="005E6AEB" w:rsidRPr="00300E4A">
              <w:rPr>
                <w:lang w:val="fr-FR"/>
              </w:rPr>
              <w:t xml:space="preserve">Ministère </w:t>
            </w:r>
            <w:r w:rsidR="00E71640" w:rsidRPr="00300E4A">
              <w:rPr>
                <w:lang w:val="fr-FR"/>
              </w:rPr>
              <w:t xml:space="preserve">des Finances ; </w:t>
            </w:r>
            <w:r w:rsidR="005C3686" w:rsidRPr="00300E4A">
              <w:rPr>
                <w:lang w:val="fr-FR"/>
              </w:rPr>
              <w:t xml:space="preserve">existence </w:t>
            </w:r>
            <w:r w:rsidR="002B7771">
              <w:rPr>
                <w:lang w:val="fr-FR"/>
              </w:rPr>
              <w:t>d’une cartographie</w:t>
            </w:r>
            <w:r w:rsidR="002B7771" w:rsidRPr="00300E4A">
              <w:rPr>
                <w:lang w:val="fr-FR"/>
              </w:rPr>
              <w:t xml:space="preserve"> </w:t>
            </w:r>
            <w:r w:rsidR="005E6AEB">
              <w:rPr>
                <w:lang w:val="fr-FR"/>
              </w:rPr>
              <w:t>d</w:t>
            </w:r>
            <w:r w:rsidR="002B7771">
              <w:rPr>
                <w:lang w:val="fr-FR"/>
              </w:rPr>
              <w:t>e l’</w:t>
            </w:r>
            <w:r w:rsidR="005C3686" w:rsidRPr="00300E4A">
              <w:rPr>
                <w:lang w:val="fr-FR"/>
              </w:rPr>
              <w:t>assistance des</w:t>
            </w:r>
            <w:r w:rsidR="00E71640" w:rsidRPr="00300E4A">
              <w:rPr>
                <w:lang w:val="fr-FR"/>
              </w:rPr>
              <w:t xml:space="preserve"> bailleurs de fonds </w:t>
            </w:r>
            <w:r w:rsidR="005C3686" w:rsidRPr="00300E4A">
              <w:rPr>
                <w:lang w:val="fr-FR"/>
              </w:rPr>
              <w:t xml:space="preserve">et </w:t>
            </w:r>
            <w:r w:rsidR="00E71640" w:rsidRPr="00300E4A">
              <w:rPr>
                <w:lang w:val="fr-FR"/>
              </w:rPr>
              <w:t xml:space="preserve"> </w:t>
            </w:r>
            <w:r w:rsidR="005E6AEB">
              <w:rPr>
                <w:lang w:val="fr-FR"/>
              </w:rPr>
              <w:t>d</w:t>
            </w:r>
            <w:r w:rsidR="002B7771">
              <w:rPr>
                <w:lang w:val="fr-FR"/>
              </w:rPr>
              <w:t xml:space="preserve">es </w:t>
            </w:r>
            <w:r w:rsidR="00E71640" w:rsidRPr="00300E4A">
              <w:rPr>
                <w:lang w:val="fr-FR"/>
              </w:rPr>
              <w:t xml:space="preserve">investissements du gouvernement </w:t>
            </w:r>
            <w:r w:rsidR="005C3686" w:rsidRPr="00300E4A">
              <w:rPr>
                <w:lang w:val="fr-FR"/>
              </w:rPr>
              <w:t xml:space="preserve">dans l’agriculture </w:t>
            </w:r>
            <w:r w:rsidR="005E6AEB">
              <w:rPr>
                <w:lang w:val="fr-FR"/>
              </w:rPr>
              <w:t>au niveau du</w:t>
            </w:r>
            <w:r w:rsidR="005C3686" w:rsidRPr="00300E4A">
              <w:rPr>
                <w:lang w:val="fr-FR"/>
              </w:rPr>
              <w:t xml:space="preserve"> pays ; inclusion </w:t>
            </w:r>
            <w:r w:rsidR="00E71640" w:rsidRPr="00300E4A">
              <w:rPr>
                <w:lang w:val="fr-FR"/>
              </w:rPr>
              <w:t xml:space="preserve">des bailleurs de fonds </w:t>
            </w:r>
            <w:r w:rsidR="00DB33E9">
              <w:rPr>
                <w:lang w:val="fr-FR"/>
              </w:rPr>
              <w:t xml:space="preserve">non traditionnels </w:t>
            </w:r>
            <w:r w:rsidR="00E71640" w:rsidRPr="00300E4A">
              <w:rPr>
                <w:lang w:val="fr-FR"/>
              </w:rPr>
              <w:t xml:space="preserve">et </w:t>
            </w:r>
            <w:r w:rsidR="00DB33E9">
              <w:rPr>
                <w:lang w:val="fr-FR"/>
              </w:rPr>
              <w:t>de tou</w:t>
            </w:r>
            <w:r w:rsidR="007238D5">
              <w:rPr>
                <w:lang w:val="fr-FR"/>
              </w:rPr>
              <w:t>s</w:t>
            </w:r>
            <w:r w:rsidR="00DB33E9">
              <w:rPr>
                <w:lang w:val="fr-FR"/>
              </w:rPr>
              <w:t xml:space="preserve"> les</w:t>
            </w:r>
            <w:r w:rsidR="00E71640" w:rsidRPr="00300E4A">
              <w:rPr>
                <w:lang w:val="fr-FR"/>
              </w:rPr>
              <w:t xml:space="preserve"> acteurs </w:t>
            </w:r>
            <w:r w:rsidR="005E6AEB">
              <w:rPr>
                <w:lang w:val="fr-FR"/>
              </w:rPr>
              <w:t>dans le</w:t>
            </w:r>
            <w:r w:rsidR="00E71640" w:rsidRPr="00300E4A">
              <w:rPr>
                <w:lang w:val="fr-FR"/>
              </w:rPr>
              <w:t xml:space="preserve"> processus de</w:t>
            </w:r>
            <w:r w:rsidR="005E6AEB">
              <w:rPr>
                <w:lang w:val="fr-FR"/>
              </w:rPr>
              <w:t xml:space="preserve"> planification du développement ;</w:t>
            </w:r>
            <w:r w:rsidR="00E71640" w:rsidRPr="00300E4A">
              <w:rPr>
                <w:lang w:val="fr-FR"/>
              </w:rPr>
              <w:t xml:space="preserve"> </w:t>
            </w:r>
            <w:r w:rsidR="005E6AEB">
              <w:rPr>
                <w:lang w:val="fr-FR"/>
              </w:rPr>
              <w:t>prise</w:t>
            </w:r>
            <w:r w:rsidR="00E71640" w:rsidRPr="00300E4A">
              <w:rPr>
                <w:lang w:val="fr-FR"/>
              </w:rPr>
              <w:t xml:space="preserve"> </w:t>
            </w:r>
            <w:r w:rsidR="005C3686" w:rsidRPr="00300E4A">
              <w:rPr>
                <w:lang w:val="fr-FR"/>
              </w:rPr>
              <w:t xml:space="preserve">en compte </w:t>
            </w:r>
            <w:r w:rsidR="005E6AEB">
              <w:rPr>
                <w:lang w:val="fr-FR"/>
              </w:rPr>
              <w:t>d</w:t>
            </w:r>
            <w:r w:rsidR="00E71640" w:rsidRPr="00300E4A">
              <w:rPr>
                <w:lang w:val="fr-FR"/>
              </w:rPr>
              <w:t xml:space="preserve">es processus et accords (ou </w:t>
            </w:r>
            <w:r w:rsidR="002B7771">
              <w:rPr>
                <w:lang w:val="fr-FR"/>
              </w:rPr>
              <w:t>Pactes</w:t>
            </w:r>
            <w:r w:rsidR="00E71640" w:rsidRPr="00300E4A">
              <w:rPr>
                <w:lang w:val="fr-FR"/>
              </w:rPr>
              <w:t xml:space="preserve">) </w:t>
            </w:r>
            <w:r w:rsidR="005C3686" w:rsidRPr="00300E4A">
              <w:rPr>
                <w:lang w:val="fr-FR"/>
              </w:rPr>
              <w:t xml:space="preserve">du </w:t>
            </w:r>
            <w:r w:rsidR="00E71640" w:rsidRPr="00300E4A">
              <w:rPr>
                <w:lang w:val="fr-FR"/>
              </w:rPr>
              <w:t xml:space="preserve">PDDAA dans </w:t>
            </w:r>
            <w:r w:rsidR="005E6AEB">
              <w:rPr>
                <w:lang w:val="fr-FR"/>
              </w:rPr>
              <w:t xml:space="preserve">l’assistance  au développement </w:t>
            </w:r>
            <w:r w:rsidR="005C3686" w:rsidRPr="00300E4A">
              <w:rPr>
                <w:lang w:val="fr-FR"/>
              </w:rPr>
              <w:t>de</w:t>
            </w:r>
            <w:r w:rsidR="005E6AEB">
              <w:rPr>
                <w:lang w:val="fr-FR"/>
              </w:rPr>
              <w:t>s</w:t>
            </w:r>
            <w:r w:rsidR="005C3686" w:rsidRPr="00300E4A">
              <w:rPr>
                <w:lang w:val="fr-FR"/>
              </w:rPr>
              <w:t xml:space="preserve"> stratégies et </w:t>
            </w:r>
            <w:r w:rsidR="005E6AEB">
              <w:rPr>
                <w:lang w:val="fr-FR"/>
              </w:rPr>
              <w:t>des programmes</w:t>
            </w:r>
            <w:r w:rsidR="005E4777" w:rsidRPr="00300E4A">
              <w:rPr>
                <w:lang w:val="fr-FR"/>
              </w:rPr>
              <w:t xml:space="preserve"> ; participation</w:t>
            </w:r>
            <w:r w:rsidR="00E71640" w:rsidRPr="00300E4A">
              <w:rPr>
                <w:lang w:val="fr-FR"/>
              </w:rPr>
              <w:t xml:space="preserve"> </w:t>
            </w:r>
            <w:r w:rsidR="005E4777" w:rsidRPr="00300E4A">
              <w:rPr>
                <w:lang w:val="fr-FR"/>
              </w:rPr>
              <w:t>aux événements de lancement du</w:t>
            </w:r>
            <w:r w:rsidR="00E71640" w:rsidRPr="00300E4A">
              <w:rPr>
                <w:lang w:val="fr-FR"/>
              </w:rPr>
              <w:t xml:space="preserve"> PDDAA et approbation de </w:t>
            </w:r>
            <w:r w:rsidR="005E4777" w:rsidRPr="00300E4A">
              <w:rPr>
                <w:lang w:val="fr-FR"/>
              </w:rPr>
              <w:t>sa</w:t>
            </w:r>
            <w:r w:rsidR="00E71640" w:rsidRPr="00300E4A">
              <w:rPr>
                <w:lang w:val="fr-FR"/>
              </w:rPr>
              <w:t xml:space="preserve"> feuille de route.</w:t>
            </w:r>
          </w:p>
          <w:p w:rsidR="005E6AEB" w:rsidRDefault="005E6AEB" w:rsidP="005E6AEB">
            <w:pPr>
              <w:spacing w:line="360" w:lineRule="auto"/>
              <w:jc w:val="both"/>
              <w:rPr>
                <w:lang w:val="fr-FR"/>
              </w:rPr>
            </w:pPr>
          </w:p>
          <w:p w:rsidR="00F35C28" w:rsidRPr="00300E4A" w:rsidRDefault="00AA67BD" w:rsidP="003B39DD">
            <w:pPr>
              <w:spacing w:line="360" w:lineRule="auto"/>
              <w:jc w:val="both"/>
              <w:rPr>
                <w:rFonts w:asciiTheme="minorHAnsi" w:hAnsiTheme="minorHAnsi"/>
                <w:lang w:val="fr-FR"/>
              </w:rPr>
            </w:pPr>
            <w:r w:rsidRPr="00300E4A">
              <w:rPr>
                <w:lang w:val="fr-FR"/>
              </w:rPr>
              <w:t>En classant l</w:t>
            </w:r>
            <w:r w:rsidR="00E71640" w:rsidRPr="00300E4A">
              <w:rPr>
                <w:lang w:val="fr-FR"/>
              </w:rPr>
              <w:t xml:space="preserve">es progrès </w:t>
            </w:r>
            <w:r w:rsidR="005E6AEB">
              <w:rPr>
                <w:lang w:val="fr-FR"/>
              </w:rPr>
              <w:t xml:space="preserve">réalisés au niveau </w:t>
            </w:r>
            <w:r w:rsidR="00E71640" w:rsidRPr="00300E4A">
              <w:rPr>
                <w:lang w:val="fr-FR"/>
              </w:rPr>
              <w:t>de</w:t>
            </w:r>
            <w:r w:rsidR="005E6AEB">
              <w:rPr>
                <w:lang w:val="fr-FR"/>
              </w:rPr>
              <w:t xml:space="preserve"> la</w:t>
            </w:r>
            <w:r w:rsidR="00E71640" w:rsidRPr="00300E4A">
              <w:rPr>
                <w:lang w:val="fr-FR"/>
              </w:rPr>
              <w:t xml:space="preserve"> responsabilisation mutuelle, </w:t>
            </w:r>
            <w:r w:rsidR="00300E4A" w:rsidRPr="00300E4A">
              <w:rPr>
                <w:lang w:val="fr-FR"/>
              </w:rPr>
              <w:lastRenderedPageBreak/>
              <w:t xml:space="preserve">veuillez </w:t>
            </w:r>
            <w:r w:rsidR="002B7771">
              <w:rPr>
                <w:lang w:val="fr-FR"/>
              </w:rPr>
              <w:t>indiquer les</w:t>
            </w:r>
            <w:r w:rsidR="00E71640" w:rsidRPr="00300E4A">
              <w:rPr>
                <w:lang w:val="fr-FR"/>
              </w:rPr>
              <w:t xml:space="preserve"> programmes et </w:t>
            </w:r>
            <w:r w:rsidR="002B7771">
              <w:rPr>
                <w:lang w:val="fr-FR"/>
              </w:rPr>
              <w:t>l</w:t>
            </w:r>
            <w:r w:rsidR="00E71640" w:rsidRPr="00300E4A">
              <w:rPr>
                <w:lang w:val="fr-FR"/>
              </w:rPr>
              <w:t>es p</w:t>
            </w:r>
            <w:r w:rsidR="005E6AEB">
              <w:rPr>
                <w:lang w:val="fr-FR"/>
              </w:rPr>
              <w:t>olitiques que vous avez formulés et mis</w:t>
            </w:r>
            <w:r w:rsidR="00E71640" w:rsidRPr="00300E4A">
              <w:rPr>
                <w:lang w:val="fr-FR"/>
              </w:rPr>
              <w:t xml:space="preserve"> en œuvre, les difficultés </w:t>
            </w:r>
            <w:r w:rsidR="002B7771" w:rsidRPr="00300E4A">
              <w:rPr>
                <w:lang w:val="fr-FR"/>
              </w:rPr>
              <w:t xml:space="preserve">et les défis </w:t>
            </w:r>
            <w:r w:rsidR="00E71640" w:rsidRPr="00300E4A">
              <w:rPr>
                <w:lang w:val="fr-FR"/>
              </w:rPr>
              <w:t xml:space="preserve">que vous avez rencontrés </w:t>
            </w:r>
            <w:r w:rsidR="002B7771">
              <w:rPr>
                <w:lang w:val="fr-FR"/>
              </w:rPr>
              <w:t>ainsi que les</w:t>
            </w:r>
            <w:r w:rsidR="002B7771" w:rsidRPr="00300E4A">
              <w:rPr>
                <w:lang w:val="fr-FR"/>
              </w:rPr>
              <w:t xml:space="preserve"> </w:t>
            </w:r>
            <w:r w:rsidR="00E71640" w:rsidRPr="00300E4A">
              <w:rPr>
                <w:lang w:val="fr-FR"/>
              </w:rPr>
              <w:t>succès que vous avez eu</w:t>
            </w:r>
            <w:r w:rsidR="00B15D07" w:rsidRPr="00300E4A">
              <w:rPr>
                <w:lang w:val="fr-FR"/>
              </w:rPr>
              <w:t>s</w:t>
            </w:r>
            <w:r w:rsidR="00E71640" w:rsidRPr="00300E4A">
              <w:rPr>
                <w:lang w:val="fr-FR"/>
              </w:rPr>
              <w:t xml:space="preserve"> </w:t>
            </w:r>
            <w:r w:rsidR="00DB33E9">
              <w:rPr>
                <w:lang w:val="fr-FR"/>
              </w:rPr>
              <w:t>en surmontant les obstacles.</w:t>
            </w:r>
          </w:p>
        </w:tc>
        <w:tc>
          <w:tcPr>
            <w:tcW w:w="2070" w:type="dxa"/>
            <w:vMerge/>
          </w:tcPr>
          <w:p w:rsidR="00F35C28" w:rsidRPr="00300E4A" w:rsidRDefault="00F35C28" w:rsidP="00F35C28">
            <w:pPr>
              <w:pStyle w:val="Titre2"/>
              <w:spacing w:line="360" w:lineRule="auto"/>
              <w:outlineLvl w:val="1"/>
              <w:rPr>
                <w:rFonts w:asciiTheme="minorHAnsi" w:hAnsiTheme="minorHAnsi"/>
                <w:lang w:val="fr-FR"/>
              </w:rPr>
            </w:pPr>
          </w:p>
        </w:tc>
      </w:tr>
      <w:tr w:rsidR="00F35C28" w:rsidRPr="002B7E91" w:rsidTr="005E6AEB">
        <w:trPr>
          <w:trHeight w:val="773"/>
        </w:trPr>
        <w:tc>
          <w:tcPr>
            <w:tcW w:w="7578" w:type="dxa"/>
          </w:tcPr>
          <w:p w:rsidR="00F35C28" w:rsidRPr="00300E4A" w:rsidRDefault="005E4777" w:rsidP="00F35C28">
            <w:pPr>
              <w:spacing w:line="360" w:lineRule="auto"/>
              <w:rPr>
                <w:rFonts w:asciiTheme="minorHAnsi" w:hAnsiTheme="minorHAnsi"/>
                <w:lang w:val="fr-FR"/>
              </w:rPr>
            </w:pPr>
            <w:r w:rsidRPr="00300E4A">
              <w:rPr>
                <w:lang w:val="fr-FR"/>
              </w:rPr>
              <w:lastRenderedPageBreak/>
              <w:t xml:space="preserve">Observations et précisions de l'équipe de pays </w:t>
            </w:r>
            <w:r w:rsidR="00F35C28" w:rsidRPr="00300E4A">
              <w:rPr>
                <w:rFonts w:asciiTheme="minorHAnsi" w:hAnsiTheme="minorHAnsi"/>
                <w:lang w:val="fr-FR"/>
              </w:rPr>
              <w:t>:</w:t>
            </w:r>
          </w:p>
          <w:p w:rsidR="00015289" w:rsidRPr="00015289" w:rsidRDefault="0068536C" w:rsidP="00015289">
            <w:pPr>
              <w:spacing w:line="276" w:lineRule="auto"/>
              <w:jc w:val="both"/>
              <w:rPr>
                <w:rFonts w:asciiTheme="minorHAnsi" w:hAnsiTheme="minorHAnsi"/>
                <w:highlight w:val="yellow"/>
                <w:lang w:val="fr-FR"/>
              </w:rPr>
            </w:pPr>
            <w:r>
              <w:rPr>
                <w:rFonts w:asciiTheme="minorHAnsi" w:hAnsiTheme="minorHAnsi"/>
                <w:highlight w:val="yellow"/>
                <w:lang w:val="fr-FR"/>
              </w:rPr>
              <w:t xml:space="preserve">La partenariat entre le Gouvernement togolais et les Partenaires Techniques et Financiers (PTF) a connu quelques avancées depuis </w:t>
            </w:r>
            <w:r w:rsidR="00015289" w:rsidRPr="00E40923">
              <w:rPr>
                <w:rFonts w:asciiTheme="minorHAnsi" w:hAnsiTheme="minorHAnsi"/>
                <w:highlight w:val="yellow"/>
                <w:lang w:val="fr-FR"/>
              </w:rPr>
              <w:t xml:space="preserve">la signature du pacte partenariale </w:t>
            </w:r>
            <w:r w:rsidR="00CA4390">
              <w:rPr>
                <w:rFonts w:asciiTheme="minorHAnsi" w:hAnsiTheme="minorHAnsi"/>
                <w:highlight w:val="yellow"/>
                <w:lang w:val="fr-FR"/>
              </w:rPr>
              <w:t xml:space="preserve">sur le financement du </w:t>
            </w:r>
            <w:r w:rsidR="00015289" w:rsidRPr="00015289">
              <w:rPr>
                <w:rFonts w:asciiTheme="minorHAnsi" w:hAnsiTheme="minorHAnsi"/>
                <w:highlight w:val="yellow"/>
                <w:lang w:val="fr-FR"/>
              </w:rPr>
              <w:t>PNIA/ECOWAP/PDDAA/NEPAD</w:t>
            </w:r>
            <w:r w:rsidR="00CA4390">
              <w:rPr>
                <w:rFonts w:asciiTheme="minorHAnsi" w:hAnsiTheme="minorHAnsi"/>
                <w:highlight w:val="yellow"/>
                <w:lang w:val="fr-FR"/>
              </w:rPr>
              <w:t xml:space="preserve">, </w:t>
            </w:r>
            <w:r w:rsidRPr="00E40923">
              <w:rPr>
                <w:rFonts w:asciiTheme="minorHAnsi" w:hAnsiTheme="minorHAnsi"/>
                <w:highlight w:val="yellow"/>
                <w:lang w:val="fr-FR"/>
              </w:rPr>
              <w:t>en Juillet 2009</w:t>
            </w:r>
            <w:r>
              <w:rPr>
                <w:rFonts w:asciiTheme="minorHAnsi" w:hAnsiTheme="minorHAnsi"/>
                <w:highlight w:val="yellow"/>
                <w:lang w:val="fr-FR"/>
              </w:rPr>
              <w:t>.</w:t>
            </w:r>
            <w:r>
              <w:rPr>
                <w:rFonts w:asciiTheme="minorHAnsi" w:hAnsiTheme="minorHAnsi"/>
                <w:b/>
                <w:bCs/>
                <w:highlight w:val="yellow"/>
                <w:lang w:val="fr-FR"/>
              </w:rPr>
              <w:t xml:space="preserve"> </w:t>
            </w:r>
            <w:r w:rsidR="00CA4390">
              <w:rPr>
                <w:rFonts w:asciiTheme="minorHAnsi" w:hAnsiTheme="minorHAnsi"/>
                <w:highlight w:val="yellow"/>
                <w:lang w:val="fr-FR"/>
              </w:rPr>
              <w:t>En effet, la mise en œuvre du PDDAA a démarré avec l’élaboration et l’adoption du plan opérationnel du Programme National d’Investissement Agricole et de Sécurité Alimentaire (PNIASA), issu de la fusion du Programme National de Sécurité Alimentaire (PNSA) avec le Programme National d’Investissement Agricole (PNIA) en novembre 2009</w:t>
            </w:r>
            <w:r w:rsidR="001F0D8C">
              <w:rPr>
                <w:rFonts w:asciiTheme="minorHAnsi" w:hAnsiTheme="minorHAnsi"/>
                <w:highlight w:val="yellow"/>
                <w:lang w:val="fr-FR"/>
              </w:rPr>
              <w:t>, en accord avec les PTF</w:t>
            </w:r>
            <w:r w:rsidR="00CA4390">
              <w:rPr>
                <w:rFonts w:asciiTheme="minorHAnsi" w:hAnsiTheme="minorHAnsi"/>
                <w:highlight w:val="yellow"/>
                <w:lang w:val="fr-FR"/>
              </w:rPr>
              <w:t xml:space="preserve">. </w:t>
            </w:r>
            <w:r w:rsidR="001F0D8C">
              <w:rPr>
                <w:rFonts w:asciiTheme="minorHAnsi" w:hAnsiTheme="minorHAnsi"/>
                <w:highlight w:val="yellow"/>
                <w:lang w:val="fr-FR"/>
              </w:rPr>
              <w:t>A partir de</w:t>
            </w:r>
            <w:r w:rsidR="00CA4390">
              <w:rPr>
                <w:rFonts w:asciiTheme="minorHAnsi" w:hAnsiTheme="minorHAnsi"/>
                <w:highlight w:val="yellow"/>
                <w:lang w:val="fr-FR"/>
              </w:rPr>
              <w:t xml:space="preserve"> </w:t>
            </w:r>
            <w:r w:rsidR="00015289" w:rsidRPr="00E40923">
              <w:rPr>
                <w:rFonts w:asciiTheme="minorHAnsi" w:hAnsiTheme="minorHAnsi"/>
                <w:bCs/>
                <w:highlight w:val="yellow"/>
                <w:lang w:val="fr-FR"/>
              </w:rPr>
              <w:t>février 2010</w:t>
            </w:r>
            <w:r w:rsidR="00CA4390" w:rsidRPr="00E40923">
              <w:rPr>
                <w:rFonts w:asciiTheme="minorHAnsi" w:hAnsiTheme="minorHAnsi"/>
                <w:bCs/>
                <w:highlight w:val="yellow"/>
                <w:lang w:val="fr-FR"/>
              </w:rPr>
              <w:t>,</w:t>
            </w:r>
            <w:r w:rsidR="00CA4390">
              <w:rPr>
                <w:rFonts w:asciiTheme="minorHAnsi" w:hAnsiTheme="minorHAnsi"/>
                <w:b/>
                <w:bCs/>
                <w:highlight w:val="yellow"/>
                <w:lang w:val="fr-FR"/>
              </w:rPr>
              <w:t xml:space="preserve"> le</w:t>
            </w:r>
            <w:r w:rsidR="00CA4390" w:rsidRPr="00015289">
              <w:rPr>
                <w:rFonts w:asciiTheme="minorHAnsi" w:hAnsiTheme="minorHAnsi"/>
                <w:highlight w:val="yellow"/>
                <w:lang w:val="fr-FR"/>
              </w:rPr>
              <w:t xml:space="preserve"> FIDA, BIDC, BOAD, BM</w:t>
            </w:r>
            <w:r w:rsidR="00CA4390">
              <w:rPr>
                <w:rFonts w:asciiTheme="minorHAnsi" w:hAnsiTheme="minorHAnsi"/>
                <w:highlight w:val="yellow"/>
                <w:lang w:val="fr-FR"/>
              </w:rPr>
              <w:t xml:space="preserve"> se sont positionnés </w:t>
            </w:r>
            <w:r w:rsidR="001F0D8C">
              <w:rPr>
                <w:rFonts w:asciiTheme="minorHAnsi" w:hAnsiTheme="minorHAnsi"/>
                <w:highlight w:val="yellow"/>
                <w:lang w:val="fr-FR"/>
              </w:rPr>
              <w:t xml:space="preserve">comme </w:t>
            </w:r>
            <w:r w:rsidR="001F0D8C" w:rsidRPr="00015289">
              <w:rPr>
                <w:rFonts w:asciiTheme="minorHAnsi" w:hAnsiTheme="minorHAnsi"/>
                <w:highlight w:val="yellow"/>
                <w:lang w:val="fr-FR"/>
              </w:rPr>
              <w:t xml:space="preserve">premiers partenaires </w:t>
            </w:r>
            <w:r w:rsidR="00CA4390">
              <w:rPr>
                <w:rFonts w:asciiTheme="minorHAnsi" w:hAnsiTheme="minorHAnsi"/>
                <w:highlight w:val="yellow"/>
                <w:lang w:val="fr-FR"/>
              </w:rPr>
              <w:t>pour</w:t>
            </w:r>
            <w:r w:rsidR="001F0D8C">
              <w:rPr>
                <w:rFonts w:asciiTheme="minorHAnsi" w:hAnsiTheme="minorHAnsi"/>
                <w:highlight w:val="yellow"/>
                <w:lang w:val="fr-FR"/>
              </w:rPr>
              <w:t xml:space="preserve"> </w:t>
            </w:r>
            <w:r w:rsidR="00CA4390">
              <w:rPr>
                <w:rFonts w:asciiTheme="minorHAnsi" w:hAnsiTheme="minorHAnsi"/>
                <w:highlight w:val="yellow"/>
                <w:lang w:val="fr-FR"/>
              </w:rPr>
              <w:t>assurer</w:t>
            </w:r>
            <w:r w:rsidR="00015289" w:rsidRPr="00015289">
              <w:rPr>
                <w:rFonts w:asciiTheme="minorHAnsi" w:hAnsiTheme="minorHAnsi"/>
                <w:highlight w:val="yellow"/>
                <w:lang w:val="fr-FR"/>
              </w:rPr>
              <w:t xml:space="preserve"> le financement du PNIASA</w:t>
            </w:r>
            <w:r w:rsidR="001F0D8C">
              <w:rPr>
                <w:rFonts w:asciiTheme="minorHAnsi" w:hAnsiTheme="minorHAnsi"/>
                <w:highlight w:val="yellow"/>
                <w:lang w:val="fr-FR"/>
              </w:rPr>
              <w:t xml:space="preserve"> aux côtés du Gouvernement. Ces efforts de partenariat se sont poursuivis jusqu’à l’élaboration et l’adoption </w:t>
            </w:r>
            <w:r w:rsidR="001F0D8C" w:rsidRPr="00015289">
              <w:rPr>
                <w:rFonts w:asciiTheme="minorHAnsi" w:hAnsiTheme="minorHAnsi"/>
                <w:highlight w:val="yellow"/>
                <w:lang w:val="fr-FR"/>
              </w:rPr>
              <w:t>du cadre de résultat</w:t>
            </w:r>
            <w:r>
              <w:rPr>
                <w:rFonts w:asciiTheme="minorHAnsi" w:hAnsiTheme="minorHAnsi"/>
                <w:highlight w:val="yellow"/>
                <w:lang w:val="fr-FR"/>
              </w:rPr>
              <w:t xml:space="preserve"> du PNIASA</w:t>
            </w:r>
            <w:r w:rsidR="001F0D8C" w:rsidRPr="00015289">
              <w:rPr>
                <w:rFonts w:asciiTheme="minorHAnsi" w:hAnsiTheme="minorHAnsi"/>
                <w:highlight w:val="yellow"/>
                <w:lang w:val="fr-FR"/>
              </w:rPr>
              <w:t xml:space="preserve">, du mécanisme institutionnel, </w:t>
            </w:r>
            <w:r w:rsidR="001F0D8C" w:rsidRPr="00E40923">
              <w:rPr>
                <w:rFonts w:asciiTheme="minorHAnsi" w:hAnsiTheme="minorHAnsi"/>
                <w:highlight w:val="yellow"/>
                <w:lang w:val="fr-FR"/>
              </w:rPr>
              <w:t xml:space="preserve">du </w:t>
            </w:r>
            <w:r w:rsidR="001F0D8C" w:rsidRPr="00E40923">
              <w:rPr>
                <w:rFonts w:asciiTheme="minorHAnsi" w:hAnsiTheme="minorHAnsi"/>
                <w:bCs/>
                <w:highlight w:val="yellow"/>
                <w:lang w:val="fr-FR"/>
              </w:rPr>
              <w:t>SWAP</w:t>
            </w:r>
            <w:r w:rsidR="001F0D8C" w:rsidRPr="00015289">
              <w:rPr>
                <w:rFonts w:asciiTheme="minorHAnsi" w:hAnsiTheme="minorHAnsi"/>
                <w:highlight w:val="yellow"/>
                <w:lang w:val="fr-FR"/>
              </w:rPr>
              <w:t xml:space="preserve"> et élaboration du cadre de </w:t>
            </w:r>
            <w:r w:rsidR="001F0D8C" w:rsidRPr="00E40923">
              <w:rPr>
                <w:rFonts w:asciiTheme="minorHAnsi" w:hAnsiTheme="minorHAnsi"/>
                <w:highlight w:val="yellow"/>
                <w:lang w:val="fr-FR"/>
              </w:rPr>
              <w:t xml:space="preserve">suivi </w:t>
            </w:r>
            <w:r w:rsidR="001F0D8C" w:rsidRPr="00E40923">
              <w:rPr>
                <w:rFonts w:asciiTheme="minorHAnsi" w:hAnsiTheme="minorHAnsi"/>
                <w:iCs/>
                <w:highlight w:val="yellow"/>
                <w:lang w:val="fr-FR"/>
              </w:rPr>
              <w:t xml:space="preserve">entre </w:t>
            </w:r>
            <w:r w:rsidR="001F0D8C" w:rsidRPr="00E40923">
              <w:rPr>
                <w:rFonts w:asciiTheme="minorHAnsi" w:hAnsiTheme="minorHAnsi"/>
                <w:bCs/>
                <w:highlight w:val="yellow"/>
                <w:lang w:val="fr-FR"/>
              </w:rPr>
              <w:t>a</w:t>
            </w:r>
            <w:r w:rsidR="00015289" w:rsidRPr="00E40923">
              <w:rPr>
                <w:rFonts w:asciiTheme="minorHAnsi" w:hAnsiTheme="minorHAnsi"/>
                <w:bCs/>
                <w:highlight w:val="yellow"/>
                <w:lang w:val="fr-FR"/>
              </w:rPr>
              <w:t xml:space="preserve">vril </w:t>
            </w:r>
            <w:r w:rsidR="001F0D8C" w:rsidRPr="00E40923">
              <w:rPr>
                <w:rFonts w:asciiTheme="minorHAnsi" w:hAnsiTheme="minorHAnsi"/>
                <w:bCs/>
                <w:highlight w:val="yellow"/>
                <w:lang w:val="fr-FR"/>
              </w:rPr>
              <w:t>et</w:t>
            </w:r>
            <w:r w:rsidR="00015289" w:rsidRPr="00E40923">
              <w:rPr>
                <w:rFonts w:asciiTheme="minorHAnsi" w:hAnsiTheme="minorHAnsi"/>
                <w:bCs/>
                <w:highlight w:val="yellow"/>
                <w:lang w:val="fr-FR"/>
              </w:rPr>
              <w:t xml:space="preserve"> mai 2010</w:t>
            </w:r>
            <w:r w:rsidR="001F0D8C" w:rsidRPr="00E40923">
              <w:rPr>
                <w:rFonts w:asciiTheme="minorHAnsi" w:hAnsiTheme="minorHAnsi"/>
                <w:bCs/>
                <w:highlight w:val="yellow"/>
                <w:lang w:val="fr-FR"/>
              </w:rPr>
              <w:t>.</w:t>
            </w:r>
            <w:r w:rsidR="00015289" w:rsidRPr="00015289">
              <w:rPr>
                <w:rFonts w:asciiTheme="minorHAnsi" w:hAnsiTheme="minorHAnsi"/>
                <w:highlight w:val="yellow"/>
                <w:lang w:val="fr-FR"/>
              </w:rPr>
              <w:t xml:space="preserve"> </w:t>
            </w:r>
          </w:p>
          <w:p w:rsidR="00015289" w:rsidRDefault="00015289" w:rsidP="00015289">
            <w:pPr>
              <w:spacing w:line="276" w:lineRule="auto"/>
              <w:jc w:val="both"/>
              <w:rPr>
                <w:rFonts w:asciiTheme="minorHAnsi" w:hAnsiTheme="minorHAnsi"/>
                <w:highlight w:val="yellow"/>
                <w:lang w:val="fr-FR"/>
              </w:rPr>
            </w:pPr>
          </w:p>
          <w:p w:rsidR="00015289" w:rsidRPr="00015289" w:rsidRDefault="00015289" w:rsidP="00015289">
            <w:pPr>
              <w:spacing w:line="276" w:lineRule="auto"/>
              <w:jc w:val="both"/>
              <w:rPr>
                <w:rFonts w:asciiTheme="minorHAnsi" w:hAnsiTheme="minorHAnsi"/>
                <w:highlight w:val="yellow"/>
                <w:lang w:val="fr-FR"/>
              </w:rPr>
            </w:pPr>
            <w:r w:rsidRPr="00015289">
              <w:rPr>
                <w:rFonts w:asciiTheme="minorHAnsi" w:hAnsiTheme="minorHAnsi"/>
                <w:highlight w:val="yellow"/>
                <w:lang w:val="fr-FR"/>
              </w:rPr>
              <w:t xml:space="preserve">Dans le cadre de la mise en œuvre du PNIASA, le Groupe des partenaires techniques et financiers du secteur agricole (GPTFSA) a été mis en place au Togo. </w:t>
            </w:r>
            <w:r w:rsidR="0068536C">
              <w:rPr>
                <w:rFonts w:asciiTheme="minorHAnsi" w:hAnsiTheme="minorHAnsi"/>
                <w:highlight w:val="yellow"/>
                <w:lang w:val="fr-FR"/>
              </w:rPr>
              <w:t>Depuis lors, d</w:t>
            </w:r>
            <w:r w:rsidRPr="00015289">
              <w:rPr>
                <w:rFonts w:asciiTheme="minorHAnsi" w:hAnsiTheme="minorHAnsi"/>
                <w:highlight w:val="yellow"/>
                <w:lang w:val="fr-FR"/>
              </w:rPr>
              <w:t xml:space="preserve">es réunions </w:t>
            </w:r>
            <w:r w:rsidR="001F0D8C">
              <w:rPr>
                <w:rFonts w:asciiTheme="minorHAnsi" w:hAnsiTheme="minorHAnsi"/>
                <w:highlight w:val="yellow"/>
                <w:lang w:val="fr-FR"/>
              </w:rPr>
              <w:t>semestrielles</w:t>
            </w:r>
            <w:r w:rsidR="0068536C">
              <w:rPr>
                <w:rFonts w:asciiTheme="minorHAnsi" w:hAnsiTheme="minorHAnsi"/>
                <w:highlight w:val="yellow"/>
                <w:lang w:val="fr-FR"/>
              </w:rPr>
              <w:t xml:space="preserve"> </w:t>
            </w:r>
            <w:r w:rsidRPr="00015289">
              <w:rPr>
                <w:rFonts w:asciiTheme="minorHAnsi" w:hAnsiTheme="minorHAnsi"/>
                <w:highlight w:val="yellow"/>
                <w:lang w:val="fr-FR"/>
              </w:rPr>
              <w:t xml:space="preserve">ont été organisées sous la </w:t>
            </w:r>
            <w:r w:rsidR="008F04AA">
              <w:rPr>
                <w:rFonts w:asciiTheme="minorHAnsi" w:hAnsiTheme="minorHAnsi"/>
                <w:highlight w:val="yellow"/>
                <w:lang w:val="fr-FR"/>
              </w:rPr>
              <w:t>co</w:t>
            </w:r>
            <w:r w:rsidRPr="00015289">
              <w:rPr>
                <w:rFonts w:asciiTheme="minorHAnsi" w:hAnsiTheme="minorHAnsi"/>
                <w:highlight w:val="yellow"/>
                <w:lang w:val="fr-FR"/>
              </w:rPr>
              <w:t>présidence</w:t>
            </w:r>
            <w:r w:rsidR="008F04AA">
              <w:rPr>
                <w:rFonts w:asciiTheme="minorHAnsi" w:hAnsiTheme="minorHAnsi"/>
                <w:highlight w:val="yellow"/>
                <w:lang w:val="fr-FR"/>
              </w:rPr>
              <w:t xml:space="preserve"> du Gouvernement (Représenté par le ministère en charge de l’agriculture) et</w:t>
            </w:r>
            <w:r w:rsidRPr="00015289">
              <w:rPr>
                <w:rFonts w:asciiTheme="minorHAnsi" w:hAnsiTheme="minorHAnsi"/>
                <w:highlight w:val="yellow"/>
                <w:lang w:val="fr-FR"/>
              </w:rPr>
              <w:t xml:space="preserve"> du Chef de file des PTF </w:t>
            </w:r>
            <w:r w:rsidR="008F04AA">
              <w:rPr>
                <w:rFonts w:asciiTheme="minorHAnsi" w:hAnsiTheme="minorHAnsi"/>
                <w:highlight w:val="yellow"/>
                <w:lang w:val="fr-FR"/>
              </w:rPr>
              <w:t>(</w:t>
            </w:r>
            <w:r w:rsidRPr="00015289">
              <w:rPr>
                <w:rFonts w:asciiTheme="minorHAnsi" w:hAnsiTheme="minorHAnsi"/>
                <w:highlight w:val="yellow"/>
                <w:lang w:val="fr-FR"/>
              </w:rPr>
              <w:t>la Banque mondiale</w:t>
            </w:r>
            <w:r w:rsidR="008F04AA">
              <w:rPr>
                <w:rFonts w:asciiTheme="minorHAnsi" w:hAnsiTheme="minorHAnsi"/>
                <w:highlight w:val="yellow"/>
                <w:lang w:val="fr-FR"/>
              </w:rPr>
              <w:t>)</w:t>
            </w:r>
            <w:r w:rsidRPr="00015289">
              <w:rPr>
                <w:rFonts w:asciiTheme="minorHAnsi" w:hAnsiTheme="minorHAnsi"/>
                <w:highlight w:val="yellow"/>
                <w:lang w:val="fr-FR"/>
              </w:rPr>
              <w:t xml:space="preserve"> supplée par la FAO</w:t>
            </w:r>
            <w:r w:rsidR="0068536C">
              <w:rPr>
                <w:rFonts w:asciiTheme="minorHAnsi" w:hAnsiTheme="minorHAnsi"/>
                <w:highlight w:val="yellow"/>
                <w:lang w:val="fr-FR"/>
              </w:rPr>
              <w:t xml:space="preserve"> en qualité de vice président du groupe</w:t>
            </w:r>
            <w:r w:rsidRPr="00015289">
              <w:rPr>
                <w:rFonts w:asciiTheme="minorHAnsi" w:hAnsiTheme="minorHAnsi"/>
                <w:highlight w:val="yellow"/>
                <w:lang w:val="fr-FR"/>
              </w:rPr>
              <w:t xml:space="preserve">. </w:t>
            </w:r>
            <w:r w:rsidR="008F04AA">
              <w:rPr>
                <w:rFonts w:asciiTheme="minorHAnsi" w:hAnsiTheme="minorHAnsi"/>
                <w:highlight w:val="yellow"/>
                <w:lang w:val="fr-FR"/>
              </w:rPr>
              <w:t>Depuis septembre 2013, le chef de file des PTF</w:t>
            </w:r>
            <w:r w:rsidR="0068536C">
              <w:rPr>
                <w:rFonts w:asciiTheme="minorHAnsi" w:hAnsiTheme="minorHAnsi"/>
                <w:highlight w:val="yellow"/>
                <w:lang w:val="fr-FR"/>
              </w:rPr>
              <w:t xml:space="preserve"> du secteur agricole</w:t>
            </w:r>
            <w:r w:rsidR="008F04AA">
              <w:rPr>
                <w:rFonts w:asciiTheme="minorHAnsi" w:hAnsiTheme="minorHAnsi"/>
                <w:highlight w:val="yellow"/>
                <w:lang w:val="fr-FR"/>
              </w:rPr>
              <w:t xml:space="preserve"> est assuré par la FAO.</w:t>
            </w:r>
          </w:p>
          <w:p w:rsidR="008F04AA" w:rsidRPr="008F04AA" w:rsidRDefault="008F04AA" w:rsidP="008F04AA">
            <w:pPr>
              <w:spacing w:line="276" w:lineRule="auto"/>
              <w:jc w:val="both"/>
              <w:rPr>
                <w:rFonts w:asciiTheme="minorHAnsi" w:hAnsiTheme="minorHAnsi"/>
                <w:highlight w:val="yellow"/>
                <w:lang w:val="fr-FR"/>
              </w:rPr>
            </w:pPr>
          </w:p>
          <w:p w:rsidR="008F04AA" w:rsidRPr="008F04AA" w:rsidRDefault="008F04AA" w:rsidP="008F04AA">
            <w:pPr>
              <w:spacing w:line="276" w:lineRule="auto"/>
              <w:jc w:val="both"/>
              <w:rPr>
                <w:rFonts w:asciiTheme="minorHAnsi" w:hAnsiTheme="minorHAnsi"/>
                <w:highlight w:val="yellow"/>
                <w:lang w:val="fr-FR"/>
              </w:rPr>
            </w:pPr>
            <w:r w:rsidRPr="008F04AA">
              <w:rPr>
                <w:rFonts w:asciiTheme="minorHAnsi" w:hAnsiTheme="minorHAnsi"/>
                <w:highlight w:val="yellow"/>
                <w:lang w:val="fr-FR"/>
              </w:rPr>
              <w:t>Afin d'avoir une appréciation objective des acquis et performances de la mise en œuvre du PNIASA il est nécessaire de procéder à une évaluation à mi-parcours du PNIASA sous l'égide du G</w:t>
            </w:r>
            <w:r w:rsidR="0068536C">
              <w:rPr>
                <w:rFonts w:asciiTheme="minorHAnsi" w:hAnsiTheme="minorHAnsi"/>
                <w:highlight w:val="yellow"/>
                <w:lang w:val="fr-FR"/>
              </w:rPr>
              <w:t>ouvernement</w:t>
            </w:r>
            <w:r w:rsidRPr="008F04AA">
              <w:rPr>
                <w:rFonts w:asciiTheme="minorHAnsi" w:hAnsiTheme="minorHAnsi"/>
                <w:highlight w:val="yellow"/>
                <w:lang w:val="fr-FR"/>
              </w:rPr>
              <w:t xml:space="preserve"> et de ses PTF. Il y a beaucoup d'interventions et de projets/programmes agricoles qui se font en dehors du PNIASA. </w:t>
            </w:r>
            <w:r w:rsidR="0068536C" w:rsidRPr="0068536C">
              <w:rPr>
                <w:rFonts w:asciiTheme="minorHAnsi" w:hAnsiTheme="minorHAnsi"/>
                <w:highlight w:val="yellow"/>
                <w:lang w:val="fr-FR"/>
              </w:rPr>
              <w:t xml:space="preserve">L'évaluation du PNIASA aura le mérite par ailleurs de pouvoir capitaliser ces interventions dans les sous-programmes du PNIASA et de définir de manière objective une phase 2 du programme. </w:t>
            </w:r>
            <w:r w:rsidRPr="008F04AA">
              <w:rPr>
                <w:rFonts w:asciiTheme="minorHAnsi" w:hAnsiTheme="minorHAnsi"/>
                <w:highlight w:val="yellow"/>
                <w:lang w:val="fr-FR"/>
              </w:rPr>
              <w:t>Beaucoup de PTF ont appelé de leurs vœux une actualisation du PNIASA qui tiendrait compte de l'ensemble des projets/programmes agricoles en cours au Togo.</w:t>
            </w:r>
          </w:p>
          <w:p w:rsidR="008F04AA" w:rsidRPr="00300E4A" w:rsidRDefault="008F04AA" w:rsidP="00015289">
            <w:pPr>
              <w:spacing w:line="360" w:lineRule="auto"/>
              <w:rPr>
                <w:rFonts w:asciiTheme="minorHAnsi" w:hAnsiTheme="minorHAnsi"/>
                <w:lang w:val="fr-FR"/>
              </w:rPr>
            </w:pPr>
          </w:p>
          <w:p w:rsidR="00F35C28" w:rsidRPr="00300E4A" w:rsidRDefault="00F35C28" w:rsidP="00F35C28">
            <w:pPr>
              <w:spacing w:line="360" w:lineRule="auto"/>
              <w:rPr>
                <w:rFonts w:asciiTheme="minorHAnsi" w:hAnsiTheme="minorHAnsi"/>
                <w:lang w:val="fr-FR"/>
              </w:rPr>
            </w:pPr>
          </w:p>
          <w:p w:rsidR="00F35C28" w:rsidRPr="00300E4A" w:rsidRDefault="00F35C28" w:rsidP="00F35C28">
            <w:pPr>
              <w:spacing w:line="360" w:lineRule="auto"/>
              <w:rPr>
                <w:rFonts w:asciiTheme="minorHAnsi" w:hAnsiTheme="minorHAnsi"/>
                <w:lang w:val="fr-FR"/>
              </w:rPr>
            </w:pPr>
          </w:p>
          <w:p w:rsidR="00F35C28" w:rsidRPr="00300E4A" w:rsidRDefault="00F35C28" w:rsidP="00F35C28">
            <w:pPr>
              <w:spacing w:line="360" w:lineRule="auto"/>
              <w:rPr>
                <w:rFonts w:asciiTheme="minorHAnsi" w:hAnsiTheme="minorHAnsi"/>
                <w:lang w:val="fr-FR"/>
              </w:rPr>
            </w:pPr>
          </w:p>
          <w:p w:rsidR="00F35C28" w:rsidRPr="00300E4A" w:rsidRDefault="00F35C28" w:rsidP="00F35C28">
            <w:pPr>
              <w:spacing w:line="360" w:lineRule="auto"/>
              <w:rPr>
                <w:rFonts w:asciiTheme="minorHAnsi" w:hAnsiTheme="minorHAnsi"/>
                <w:lang w:val="fr-FR"/>
              </w:rPr>
            </w:pPr>
          </w:p>
        </w:tc>
        <w:tc>
          <w:tcPr>
            <w:tcW w:w="2070" w:type="dxa"/>
            <w:vMerge/>
          </w:tcPr>
          <w:p w:rsidR="00F35C28" w:rsidRPr="00300E4A" w:rsidRDefault="00F35C28" w:rsidP="00F35C28">
            <w:pPr>
              <w:pStyle w:val="Titre2"/>
              <w:spacing w:line="360" w:lineRule="auto"/>
              <w:outlineLvl w:val="1"/>
              <w:rPr>
                <w:rFonts w:asciiTheme="minorHAnsi" w:hAnsiTheme="minorHAnsi"/>
                <w:lang w:val="fr-FR"/>
              </w:rPr>
            </w:pPr>
          </w:p>
        </w:tc>
      </w:tr>
      <w:tr w:rsidR="00F35C28" w:rsidRPr="002B7E91" w:rsidTr="005E6AEB">
        <w:trPr>
          <w:trHeight w:val="1094"/>
        </w:trPr>
        <w:tc>
          <w:tcPr>
            <w:tcW w:w="7578" w:type="dxa"/>
            <w:shd w:val="clear" w:color="auto" w:fill="DBE5F1" w:themeFill="accent1" w:themeFillTint="33"/>
          </w:tcPr>
          <w:p w:rsidR="00F35C28" w:rsidRPr="005E6AEB" w:rsidRDefault="00F35C28" w:rsidP="005E6AEB">
            <w:pPr>
              <w:spacing w:line="360" w:lineRule="auto"/>
              <w:jc w:val="both"/>
              <w:rPr>
                <w:rFonts w:asciiTheme="minorHAnsi" w:hAnsiTheme="minorHAnsi"/>
                <w:b/>
                <w:lang w:val="fr-FR"/>
              </w:rPr>
            </w:pPr>
            <w:r w:rsidRPr="005E6AEB">
              <w:rPr>
                <w:rFonts w:asciiTheme="minorHAnsi" w:hAnsiTheme="minorHAnsi"/>
                <w:b/>
                <w:lang w:val="fr-FR"/>
              </w:rPr>
              <w:lastRenderedPageBreak/>
              <w:t xml:space="preserve">2. </w:t>
            </w:r>
            <w:r w:rsidR="005E4777" w:rsidRPr="005E6AEB">
              <w:rPr>
                <w:rFonts w:asciiTheme="minorHAnsi" w:hAnsiTheme="minorHAnsi"/>
                <w:b/>
                <w:lang w:val="fr-FR"/>
              </w:rPr>
              <w:t xml:space="preserve">Comment évaluez-vous les progrès que </w:t>
            </w:r>
            <w:r w:rsidR="005E6AEB">
              <w:rPr>
                <w:rFonts w:asciiTheme="minorHAnsi" w:hAnsiTheme="minorHAnsi"/>
                <w:b/>
                <w:lang w:val="fr-FR"/>
              </w:rPr>
              <w:t>le</w:t>
            </w:r>
            <w:r w:rsidR="005E4777" w:rsidRPr="005E6AEB">
              <w:rPr>
                <w:rFonts w:asciiTheme="minorHAnsi" w:hAnsiTheme="minorHAnsi"/>
                <w:b/>
                <w:lang w:val="fr-FR"/>
              </w:rPr>
              <w:t xml:space="preserve"> pays et les bailleurs de fonds ont enregistrés </w:t>
            </w:r>
            <w:r w:rsidR="005E6AEB">
              <w:rPr>
                <w:rFonts w:asciiTheme="minorHAnsi" w:hAnsiTheme="minorHAnsi"/>
                <w:b/>
                <w:lang w:val="fr-FR"/>
              </w:rPr>
              <w:t>dans ​​la mise en œuvre de l</w:t>
            </w:r>
            <w:r w:rsidR="005E4777" w:rsidRPr="005E6AEB">
              <w:rPr>
                <w:rFonts w:asciiTheme="minorHAnsi" w:hAnsiTheme="minorHAnsi"/>
                <w:b/>
                <w:lang w:val="fr-FR"/>
              </w:rPr>
              <w:t xml:space="preserve">a planification axée sur des </w:t>
            </w:r>
            <w:r w:rsidR="005E4777" w:rsidRPr="007238D5">
              <w:rPr>
                <w:rFonts w:asciiTheme="minorHAnsi" w:hAnsiTheme="minorHAnsi"/>
                <w:b/>
                <w:lang w:val="fr-FR"/>
              </w:rPr>
              <w:t>résultats</w:t>
            </w:r>
            <w:r w:rsidR="005E4777" w:rsidRPr="005E6AEB">
              <w:rPr>
                <w:rFonts w:asciiTheme="minorHAnsi" w:hAnsiTheme="minorHAnsi"/>
                <w:b/>
                <w:lang w:val="fr-FR"/>
              </w:rPr>
              <w:t xml:space="preserve"> ?</w:t>
            </w:r>
          </w:p>
        </w:tc>
        <w:tc>
          <w:tcPr>
            <w:tcW w:w="2070" w:type="dxa"/>
            <w:vMerge w:val="restart"/>
          </w:tcPr>
          <w:p w:rsidR="00F35C28" w:rsidRPr="00300E4A" w:rsidRDefault="00F35C28" w:rsidP="00F35C28">
            <w:pPr>
              <w:pStyle w:val="Titre2"/>
              <w:spacing w:line="360" w:lineRule="auto"/>
              <w:outlineLvl w:val="1"/>
              <w:rPr>
                <w:rFonts w:asciiTheme="minorHAnsi" w:hAnsiTheme="minorHAnsi"/>
                <w:lang w:val="fr-FR"/>
              </w:rPr>
            </w:pPr>
          </w:p>
        </w:tc>
      </w:tr>
      <w:tr w:rsidR="00F35C28" w:rsidRPr="002B7E91" w:rsidTr="005E6AEB">
        <w:trPr>
          <w:trHeight w:val="1093"/>
        </w:trPr>
        <w:tc>
          <w:tcPr>
            <w:tcW w:w="7578" w:type="dxa"/>
          </w:tcPr>
          <w:p w:rsidR="00F35C28" w:rsidRPr="00300E4A" w:rsidRDefault="005E4777" w:rsidP="005E6AEB">
            <w:pPr>
              <w:spacing w:line="360" w:lineRule="auto"/>
              <w:jc w:val="both"/>
              <w:rPr>
                <w:rFonts w:asciiTheme="minorHAnsi" w:hAnsiTheme="minorHAnsi"/>
                <w:u w:val="single"/>
                <w:lang w:val="fr-FR"/>
              </w:rPr>
            </w:pPr>
            <w:r w:rsidRPr="00300E4A">
              <w:rPr>
                <w:rFonts w:asciiTheme="minorHAnsi" w:hAnsiTheme="minorHAnsi"/>
                <w:u w:val="single"/>
                <w:lang w:val="fr-FR"/>
              </w:rPr>
              <w:t xml:space="preserve">Explicatif </w:t>
            </w:r>
            <w:r w:rsidR="00F35C28" w:rsidRPr="00300E4A">
              <w:rPr>
                <w:rFonts w:asciiTheme="minorHAnsi" w:hAnsiTheme="minorHAnsi"/>
                <w:u w:val="single"/>
                <w:lang w:val="fr-FR"/>
              </w:rPr>
              <w:t>:</w:t>
            </w:r>
          </w:p>
          <w:p w:rsidR="00F35C28" w:rsidRPr="00300E4A" w:rsidRDefault="00A34DC1" w:rsidP="005E6AEB">
            <w:pPr>
              <w:pStyle w:val="En-tte"/>
              <w:spacing w:line="360" w:lineRule="auto"/>
              <w:jc w:val="both"/>
              <w:rPr>
                <w:rFonts w:asciiTheme="minorHAnsi" w:hAnsiTheme="minorHAnsi"/>
                <w:lang w:val="fr-FR"/>
              </w:rPr>
            </w:pPr>
            <w:r>
              <w:rPr>
                <w:lang w:val="fr-FR"/>
              </w:rPr>
              <w:t>Plusieurs exemples de l</w:t>
            </w:r>
            <w:r w:rsidR="00483FB7" w:rsidRPr="00300E4A">
              <w:rPr>
                <w:lang w:val="fr-FR"/>
              </w:rPr>
              <w:t>a</w:t>
            </w:r>
            <w:r w:rsidR="0020097E" w:rsidRPr="00300E4A">
              <w:rPr>
                <w:lang w:val="fr-FR"/>
              </w:rPr>
              <w:t xml:space="preserve"> planification axée sur les résultats</w:t>
            </w:r>
            <w:r w:rsidR="005E4777" w:rsidRPr="00300E4A">
              <w:rPr>
                <w:lang w:val="fr-FR"/>
              </w:rPr>
              <w:t xml:space="preserve"> </w:t>
            </w:r>
            <w:r w:rsidR="00483FB7" w:rsidRPr="00300E4A">
              <w:rPr>
                <w:lang w:val="fr-FR"/>
              </w:rPr>
              <w:t>inclu</w:t>
            </w:r>
            <w:r>
              <w:rPr>
                <w:lang w:val="fr-FR"/>
              </w:rPr>
              <w:t>en</w:t>
            </w:r>
            <w:r w:rsidR="00483FB7" w:rsidRPr="00300E4A">
              <w:rPr>
                <w:lang w:val="fr-FR"/>
              </w:rPr>
              <w:t>t</w:t>
            </w:r>
            <w:r w:rsidR="0020097E" w:rsidRPr="00300E4A">
              <w:rPr>
                <w:lang w:val="fr-FR"/>
              </w:rPr>
              <w:t xml:space="preserve"> l'identification des priorités-clés </w:t>
            </w:r>
            <w:r w:rsidR="005E4777" w:rsidRPr="00300E4A">
              <w:rPr>
                <w:lang w:val="fr-FR"/>
              </w:rPr>
              <w:t>d'investissement et les questions</w:t>
            </w:r>
            <w:r w:rsidR="0020097E" w:rsidRPr="00300E4A">
              <w:rPr>
                <w:lang w:val="fr-FR"/>
              </w:rPr>
              <w:t xml:space="preserve"> liées </w:t>
            </w:r>
            <w:r w:rsidR="005E6AEB">
              <w:rPr>
                <w:lang w:val="fr-FR"/>
              </w:rPr>
              <w:t>conjointement aux</w:t>
            </w:r>
            <w:r w:rsidR="0020097E" w:rsidRPr="00300E4A">
              <w:rPr>
                <w:lang w:val="fr-FR"/>
              </w:rPr>
              <w:t xml:space="preserve"> secteurs privé et public ; </w:t>
            </w:r>
            <w:r w:rsidR="006D7605" w:rsidRPr="00300E4A">
              <w:rPr>
                <w:lang w:val="fr-FR"/>
              </w:rPr>
              <w:t xml:space="preserve">la disponibilité </w:t>
            </w:r>
            <w:r w:rsidR="006D7605">
              <w:rPr>
                <w:lang w:val="fr-FR"/>
              </w:rPr>
              <w:t>de la</w:t>
            </w:r>
            <w:r w:rsidR="00483FB7" w:rsidRPr="00300E4A">
              <w:rPr>
                <w:lang w:val="fr-FR"/>
              </w:rPr>
              <w:t xml:space="preserve"> </w:t>
            </w:r>
            <w:r w:rsidR="006D7605">
              <w:rPr>
                <w:lang w:val="fr-FR"/>
              </w:rPr>
              <w:t xml:space="preserve">capacité nécessaire </w:t>
            </w:r>
            <w:r w:rsidR="005E4777" w:rsidRPr="00300E4A">
              <w:rPr>
                <w:lang w:val="fr-FR"/>
              </w:rPr>
              <w:t xml:space="preserve">pour </w:t>
            </w:r>
            <w:r w:rsidR="005E6AEB">
              <w:rPr>
                <w:lang w:val="fr-FR"/>
              </w:rPr>
              <w:t>réaliser</w:t>
            </w:r>
            <w:r w:rsidR="005E4777" w:rsidRPr="00300E4A">
              <w:rPr>
                <w:lang w:val="fr-FR"/>
              </w:rPr>
              <w:t xml:space="preserve"> </w:t>
            </w:r>
            <w:r w:rsidR="005E6AEB">
              <w:rPr>
                <w:lang w:val="fr-FR"/>
              </w:rPr>
              <w:t>le bilan,</w:t>
            </w:r>
            <w:r w:rsidR="00483FB7" w:rsidRPr="00300E4A">
              <w:rPr>
                <w:lang w:val="fr-FR"/>
              </w:rPr>
              <w:t xml:space="preserve"> l</w:t>
            </w:r>
            <w:r w:rsidR="005E4777" w:rsidRPr="00300E4A">
              <w:rPr>
                <w:lang w:val="fr-FR"/>
              </w:rPr>
              <w:t xml:space="preserve">'analyse des investissements et de la planification </w:t>
            </w:r>
            <w:r w:rsidR="005E6AEB">
              <w:rPr>
                <w:lang w:val="fr-FR"/>
              </w:rPr>
              <w:t>axée sur les résultats (</w:t>
            </w:r>
            <w:r w:rsidR="00483FB7" w:rsidRPr="00300E4A">
              <w:rPr>
                <w:lang w:val="fr-FR"/>
              </w:rPr>
              <w:t xml:space="preserve">Par exemple : en </w:t>
            </w:r>
            <w:r w:rsidR="005E6AEB">
              <w:rPr>
                <w:lang w:val="fr-FR"/>
              </w:rPr>
              <w:t xml:space="preserve">finançant une expertise supplémentaire </w:t>
            </w:r>
            <w:r w:rsidR="005E4777" w:rsidRPr="00300E4A">
              <w:rPr>
                <w:lang w:val="fr-FR"/>
              </w:rPr>
              <w:t xml:space="preserve">en cas de besoin ; </w:t>
            </w:r>
            <w:r w:rsidR="00483FB7" w:rsidRPr="00300E4A">
              <w:rPr>
                <w:lang w:val="fr-FR"/>
              </w:rPr>
              <w:t>en examinant l</w:t>
            </w:r>
            <w:r w:rsidR="005E4777" w:rsidRPr="00300E4A">
              <w:rPr>
                <w:lang w:val="fr-FR"/>
              </w:rPr>
              <w:t xml:space="preserve">es termes de référence pour </w:t>
            </w:r>
            <w:r w:rsidR="00483FB7" w:rsidRPr="00300E4A">
              <w:rPr>
                <w:lang w:val="fr-FR"/>
              </w:rPr>
              <w:t>la réalisation du bilan et d</w:t>
            </w:r>
            <w:r w:rsidR="005E4777" w:rsidRPr="00300E4A">
              <w:rPr>
                <w:lang w:val="fr-FR"/>
              </w:rPr>
              <w:t>es études analytiques</w:t>
            </w:r>
            <w:r w:rsidR="00483FB7" w:rsidRPr="00300E4A">
              <w:rPr>
                <w:lang w:val="fr-FR"/>
              </w:rPr>
              <w:t> ;</w:t>
            </w:r>
            <w:r w:rsidR="005E4777" w:rsidRPr="00300E4A">
              <w:rPr>
                <w:lang w:val="fr-FR"/>
              </w:rPr>
              <w:t xml:space="preserve"> et en comm</w:t>
            </w:r>
            <w:r w:rsidR="00483FB7" w:rsidRPr="00300E4A">
              <w:rPr>
                <w:lang w:val="fr-FR"/>
              </w:rPr>
              <w:t>entant les rapports techniques</w:t>
            </w:r>
            <w:r w:rsidR="005E6AEB">
              <w:rPr>
                <w:lang w:val="fr-FR"/>
              </w:rPr>
              <w:t>)</w:t>
            </w:r>
            <w:r w:rsidR="00483FB7" w:rsidRPr="00300E4A">
              <w:rPr>
                <w:lang w:val="fr-FR"/>
              </w:rPr>
              <w:t> ;</w:t>
            </w:r>
            <w:r w:rsidR="005E4777" w:rsidRPr="00300E4A">
              <w:rPr>
                <w:lang w:val="fr-FR"/>
              </w:rPr>
              <w:t xml:space="preserve"> le partage de connaissance</w:t>
            </w:r>
            <w:r w:rsidR="00483FB7" w:rsidRPr="00300E4A">
              <w:rPr>
                <w:lang w:val="fr-FR"/>
              </w:rPr>
              <w:t>s</w:t>
            </w:r>
            <w:r w:rsidR="005E4777" w:rsidRPr="00300E4A">
              <w:rPr>
                <w:lang w:val="fr-FR"/>
              </w:rPr>
              <w:t xml:space="preserve"> </w:t>
            </w:r>
            <w:r w:rsidR="00136380">
              <w:rPr>
                <w:lang w:val="fr-FR"/>
              </w:rPr>
              <w:t xml:space="preserve">issues </w:t>
            </w:r>
            <w:r w:rsidR="005E4777" w:rsidRPr="00300E4A">
              <w:rPr>
                <w:lang w:val="fr-FR"/>
              </w:rPr>
              <w:t xml:space="preserve">des résultats de la recherche pour appuyer la prise de décisions </w:t>
            </w:r>
            <w:r w:rsidR="00483FB7" w:rsidRPr="00300E4A">
              <w:rPr>
                <w:lang w:val="fr-FR"/>
              </w:rPr>
              <w:t>axée sur les résultats ;</w:t>
            </w:r>
            <w:r w:rsidR="00B15D07" w:rsidRPr="00300E4A">
              <w:rPr>
                <w:lang w:val="fr-FR"/>
              </w:rPr>
              <w:t xml:space="preserve"> </w:t>
            </w:r>
            <w:r w:rsidR="005E6AEB">
              <w:rPr>
                <w:lang w:val="fr-FR"/>
              </w:rPr>
              <w:t>un</w:t>
            </w:r>
            <w:r w:rsidR="00B15D07" w:rsidRPr="00300E4A">
              <w:rPr>
                <w:lang w:val="fr-FR"/>
              </w:rPr>
              <w:t xml:space="preserve"> </w:t>
            </w:r>
            <w:r w:rsidR="005E6AEB">
              <w:rPr>
                <w:lang w:val="fr-FR"/>
              </w:rPr>
              <w:t>appui</w:t>
            </w:r>
            <w:r w:rsidR="00B15D07" w:rsidRPr="00300E4A">
              <w:rPr>
                <w:lang w:val="fr-FR"/>
              </w:rPr>
              <w:t xml:space="preserve"> pour l’</w:t>
            </w:r>
            <w:r w:rsidR="005E4777" w:rsidRPr="00300E4A">
              <w:rPr>
                <w:lang w:val="fr-FR"/>
              </w:rPr>
              <w:t>évaluation</w:t>
            </w:r>
            <w:r w:rsidR="005E6AEB">
              <w:rPr>
                <w:lang w:val="fr-FR"/>
              </w:rPr>
              <w:t xml:space="preserve"> et l’estimation réelle</w:t>
            </w:r>
            <w:r w:rsidR="005E4777" w:rsidRPr="00300E4A">
              <w:rPr>
                <w:lang w:val="fr-FR"/>
              </w:rPr>
              <w:t xml:space="preserve"> du financement disponible auprès des gouvernements, des bailleurs de fonds et </w:t>
            </w:r>
            <w:r w:rsidR="00136380">
              <w:rPr>
                <w:lang w:val="fr-FR"/>
              </w:rPr>
              <w:t>du</w:t>
            </w:r>
            <w:r w:rsidR="00136380" w:rsidRPr="00300E4A">
              <w:rPr>
                <w:lang w:val="fr-FR"/>
              </w:rPr>
              <w:t xml:space="preserve"> </w:t>
            </w:r>
            <w:r w:rsidR="005E4777" w:rsidRPr="00300E4A">
              <w:rPr>
                <w:lang w:val="fr-FR"/>
              </w:rPr>
              <w:t>secteur privé dans les court, moyen et long terme</w:t>
            </w:r>
            <w:r w:rsidR="005E6AEB">
              <w:rPr>
                <w:lang w:val="fr-FR"/>
              </w:rPr>
              <w:t>s</w:t>
            </w:r>
            <w:r w:rsidR="00B15D07" w:rsidRPr="00300E4A">
              <w:rPr>
                <w:lang w:val="fr-FR"/>
              </w:rPr>
              <w:t xml:space="preserve"> </w:t>
            </w:r>
            <w:r w:rsidR="005E4777" w:rsidRPr="00300E4A">
              <w:rPr>
                <w:lang w:val="fr-FR"/>
              </w:rPr>
              <w:t xml:space="preserve">; </w:t>
            </w:r>
            <w:r w:rsidR="00B15D07" w:rsidRPr="00300E4A">
              <w:rPr>
                <w:lang w:val="fr-FR"/>
              </w:rPr>
              <w:t xml:space="preserve">les travaux </w:t>
            </w:r>
            <w:r w:rsidR="005E4777" w:rsidRPr="00300E4A">
              <w:rPr>
                <w:lang w:val="fr-FR"/>
              </w:rPr>
              <w:t xml:space="preserve">avec les </w:t>
            </w:r>
            <w:r w:rsidR="00B15D07" w:rsidRPr="00300E4A">
              <w:rPr>
                <w:lang w:val="fr-FR"/>
              </w:rPr>
              <w:t xml:space="preserve">bailleurs  de fonds afin </w:t>
            </w:r>
            <w:r w:rsidR="005E4777" w:rsidRPr="00300E4A">
              <w:rPr>
                <w:lang w:val="fr-FR"/>
              </w:rPr>
              <w:t xml:space="preserve">de comprendre comment </w:t>
            </w:r>
            <w:r w:rsidR="00B15D07" w:rsidRPr="00300E4A">
              <w:rPr>
                <w:lang w:val="fr-FR"/>
              </w:rPr>
              <w:t>la financement international et le</w:t>
            </w:r>
            <w:r w:rsidR="005E4777" w:rsidRPr="00300E4A">
              <w:rPr>
                <w:lang w:val="fr-FR"/>
              </w:rPr>
              <w:t xml:space="preserve"> financement au niveau</w:t>
            </w:r>
            <w:r w:rsidR="00B15D07" w:rsidRPr="00300E4A">
              <w:rPr>
                <w:lang w:val="fr-FR"/>
              </w:rPr>
              <w:t xml:space="preserve"> national peuvent être coordonnés </w:t>
            </w:r>
            <w:r w:rsidR="005E4777" w:rsidRPr="00300E4A">
              <w:rPr>
                <w:lang w:val="fr-FR"/>
              </w:rPr>
              <w:t xml:space="preserve">; </w:t>
            </w:r>
            <w:r w:rsidR="005E6AEB">
              <w:rPr>
                <w:lang w:val="fr-FR"/>
              </w:rPr>
              <w:t xml:space="preserve">la </w:t>
            </w:r>
            <w:r w:rsidR="00136380">
              <w:rPr>
                <w:lang w:val="fr-FR"/>
              </w:rPr>
              <w:t xml:space="preserve">diffusion </w:t>
            </w:r>
            <w:r w:rsidR="005E6AEB">
              <w:rPr>
                <w:lang w:val="fr-FR"/>
              </w:rPr>
              <w:t>de</w:t>
            </w:r>
            <w:r w:rsidR="00B15D07" w:rsidRPr="00300E4A">
              <w:rPr>
                <w:lang w:val="fr-FR"/>
              </w:rPr>
              <w:t>s</w:t>
            </w:r>
            <w:r w:rsidR="005E4777" w:rsidRPr="00300E4A">
              <w:rPr>
                <w:lang w:val="fr-FR"/>
              </w:rPr>
              <w:t xml:space="preserve"> informations sur</w:t>
            </w:r>
            <w:r w:rsidR="00B15D07" w:rsidRPr="00300E4A">
              <w:rPr>
                <w:lang w:val="fr-FR"/>
              </w:rPr>
              <w:t xml:space="preserve"> la programmation et</w:t>
            </w:r>
            <w:r w:rsidR="005E4777" w:rsidRPr="00300E4A">
              <w:rPr>
                <w:lang w:val="fr-FR"/>
              </w:rPr>
              <w:t xml:space="preserve"> le financement agricole</w:t>
            </w:r>
            <w:r w:rsidR="00B15D07" w:rsidRPr="00300E4A">
              <w:rPr>
                <w:lang w:val="fr-FR"/>
              </w:rPr>
              <w:t>s</w:t>
            </w:r>
            <w:r w:rsidR="005E4777" w:rsidRPr="00300E4A">
              <w:rPr>
                <w:lang w:val="fr-FR"/>
              </w:rPr>
              <w:t xml:space="preserve"> actuel</w:t>
            </w:r>
            <w:r w:rsidR="00B15D07" w:rsidRPr="00300E4A">
              <w:rPr>
                <w:lang w:val="fr-FR"/>
              </w:rPr>
              <w:t>s</w:t>
            </w:r>
            <w:r w:rsidR="005E4777" w:rsidRPr="00300E4A">
              <w:rPr>
                <w:lang w:val="fr-FR"/>
              </w:rPr>
              <w:t xml:space="preserve"> avec les parte</w:t>
            </w:r>
            <w:r w:rsidR="00B15D07" w:rsidRPr="00300E4A">
              <w:rPr>
                <w:lang w:val="fr-FR"/>
              </w:rPr>
              <w:t xml:space="preserve">naires non gouvernementaux, et, </w:t>
            </w:r>
            <w:r w:rsidR="005E6AEB">
              <w:rPr>
                <w:lang w:val="fr-FR"/>
              </w:rPr>
              <w:t xml:space="preserve">l’évaluation de la manière </w:t>
            </w:r>
            <w:r w:rsidR="005E4777" w:rsidRPr="00300E4A">
              <w:rPr>
                <w:lang w:val="fr-FR"/>
              </w:rPr>
              <w:t>dont ces partenaires peuvent co</w:t>
            </w:r>
            <w:r w:rsidR="00B15D07" w:rsidRPr="00300E4A">
              <w:rPr>
                <w:lang w:val="fr-FR"/>
              </w:rPr>
              <w:t>ntribuer aux objectifs du PDDAA</w:t>
            </w:r>
            <w:r w:rsidR="005E4777" w:rsidRPr="00300E4A">
              <w:rPr>
                <w:lang w:val="fr-FR"/>
              </w:rPr>
              <w:t>.</w:t>
            </w:r>
          </w:p>
          <w:p w:rsidR="00F35C28" w:rsidRPr="00300E4A" w:rsidRDefault="00F35C28" w:rsidP="005E6AEB">
            <w:pPr>
              <w:spacing w:line="360" w:lineRule="auto"/>
              <w:jc w:val="both"/>
              <w:rPr>
                <w:rFonts w:asciiTheme="minorHAnsi" w:hAnsiTheme="minorHAnsi"/>
                <w:lang w:val="fr-FR"/>
              </w:rPr>
            </w:pPr>
          </w:p>
          <w:p w:rsidR="00F35C28" w:rsidRPr="00300E4A" w:rsidRDefault="00136380" w:rsidP="003B39DD">
            <w:pPr>
              <w:spacing w:line="360" w:lineRule="auto"/>
              <w:jc w:val="both"/>
              <w:rPr>
                <w:rFonts w:asciiTheme="minorHAnsi" w:hAnsiTheme="minorHAnsi"/>
                <w:lang w:val="fr-FR"/>
              </w:rPr>
            </w:pPr>
            <w:r w:rsidRPr="00300E4A">
              <w:rPr>
                <w:lang w:val="fr-FR"/>
              </w:rPr>
              <w:t xml:space="preserve">En classant les progrès </w:t>
            </w:r>
            <w:r>
              <w:rPr>
                <w:lang w:val="fr-FR"/>
              </w:rPr>
              <w:t xml:space="preserve">réalisés au niveau </w:t>
            </w:r>
            <w:r w:rsidRPr="00300E4A">
              <w:rPr>
                <w:lang w:val="fr-FR"/>
              </w:rPr>
              <w:t>de</w:t>
            </w:r>
            <w:r>
              <w:rPr>
                <w:lang w:val="fr-FR"/>
              </w:rPr>
              <w:t xml:space="preserve"> la</w:t>
            </w:r>
            <w:r w:rsidRPr="00300E4A">
              <w:rPr>
                <w:lang w:val="fr-FR"/>
              </w:rPr>
              <w:t xml:space="preserve"> </w:t>
            </w:r>
            <w:r w:rsidR="000917B3">
              <w:rPr>
                <w:lang w:val="fr-FR"/>
              </w:rPr>
              <w:t>planification axée sur les résultats</w:t>
            </w:r>
            <w:r w:rsidRPr="00300E4A">
              <w:rPr>
                <w:lang w:val="fr-FR"/>
              </w:rPr>
              <w:t xml:space="preserve">, </w:t>
            </w:r>
            <w:r w:rsidRPr="00300E4A">
              <w:rPr>
                <w:lang w:val="fr-FR"/>
              </w:rPr>
              <w:lastRenderedPageBreak/>
              <w:t xml:space="preserve">veuillez </w:t>
            </w:r>
            <w:r>
              <w:rPr>
                <w:lang w:val="fr-FR"/>
              </w:rPr>
              <w:t>indiquer les</w:t>
            </w:r>
            <w:r w:rsidRPr="00300E4A">
              <w:rPr>
                <w:lang w:val="fr-FR"/>
              </w:rPr>
              <w:t xml:space="preserve"> programmes et </w:t>
            </w:r>
            <w:r>
              <w:rPr>
                <w:lang w:val="fr-FR"/>
              </w:rPr>
              <w:t>l</w:t>
            </w:r>
            <w:r w:rsidRPr="00300E4A">
              <w:rPr>
                <w:lang w:val="fr-FR"/>
              </w:rPr>
              <w:t>es p</w:t>
            </w:r>
            <w:r>
              <w:rPr>
                <w:lang w:val="fr-FR"/>
              </w:rPr>
              <w:t>olitiques que vous avez formulés et mis</w:t>
            </w:r>
            <w:r w:rsidRPr="00300E4A">
              <w:rPr>
                <w:lang w:val="fr-FR"/>
              </w:rPr>
              <w:t xml:space="preserve"> en œuvre, les difficultés et les défis que vous avez rencontrés </w:t>
            </w:r>
            <w:r>
              <w:rPr>
                <w:lang w:val="fr-FR"/>
              </w:rPr>
              <w:t>ainsi que les</w:t>
            </w:r>
            <w:r w:rsidRPr="00300E4A">
              <w:rPr>
                <w:lang w:val="fr-FR"/>
              </w:rPr>
              <w:t xml:space="preserve"> succès que vous avez eus </w:t>
            </w:r>
            <w:r>
              <w:rPr>
                <w:lang w:val="fr-FR"/>
              </w:rPr>
              <w:t>en surmontant les obstacles.</w:t>
            </w:r>
          </w:p>
        </w:tc>
        <w:tc>
          <w:tcPr>
            <w:tcW w:w="2070" w:type="dxa"/>
            <w:vMerge/>
          </w:tcPr>
          <w:p w:rsidR="00F35C28" w:rsidRPr="00300E4A" w:rsidRDefault="00F35C28" w:rsidP="00F35C28">
            <w:pPr>
              <w:pStyle w:val="Titre2"/>
              <w:spacing w:line="360" w:lineRule="auto"/>
              <w:outlineLvl w:val="1"/>
              <w:rPr>
                <w:rFonts w:asciiTheme="minorHAnsi" w:hAnsiTheme="minorHAnsi"/>
                <w:lang w:val="fr-FR"/>
              </w:rPr>
            </w:pPr>
          </w:p>
        </w:tc>
      </w:tr>
      <w:tr w:rsidR="00F35C28" w:rsidRPr="002B7E91" w:rsidTr="005E6AEB">
        <w:trPr>
          <w:trHeight w:val="1942"/>
        </w:trPr>
        <w:tc>
          <w:tcPr>
            <w:tcW w:w="7578" w:type="dxa"/>
          </w:tcPr>
          <w:p w:rsidR="000C075C" w:rsidRPr="00300E4A" w:rsidRDefault="000C075C" w:rsidP="005E6AEB">
            <w:pPr>
              <w:spacing w:line="360" w:lineRule="auto"/>
              <w:jc w:val="both"/>
              <w:rPr>
                <w:rFonts w:asciiTheme="minorHAnsi" w:hAnsiTheme="minorHAnsi"/>
                <w:lang w:val="fr-FR"/>
              </w:rPr>
            </w:pPr>
            <w:r w:rsidRPr="00300E4A">
              <w:rPr>
                <w:lang w:val="fr-FR"/>
              </w:rPr>
              <w:lastRenderedPageBreak/>
              <w:t xml:space="preserve">Observations et précisions de l'équipe de pays </w:t>
            </w:r>
            <w:r w:rsidRPr="00300E4A">
              <w:rPr>
                <w:rFonts w:asciiTheme="minorHAnsi" w:hAnsiTheme="minorHAnsi"/>
                <w:lang w:val="fr-FR"/>
              </w:rPr>
              <w:t>:</w:t>
            </w:r>
          </w:p>
          <w:p w:rsidR="009B6F75" w:rsidRDefault="009E68B5" w:rsidP="00A50867">
            <w:pPr>
              <w:spacing w:line="276" w:lineRule="auto"/>
              <w:jc w:val="both"/>
              <w:rPr>
                <w:rFonts w:asciiTheme="minorHAnsi" w:hAnsiTheme="minorHAnsi"/>
                <w:highlight w:val="yellow"/>
                <w:lang w:val="fr-FR"/>
              </w:rPr>
            </w:pPr>
            <w:r>
              <w:rPr>
                <w:rFonts w:asciiTheme="minorHAnsi" w:hAnsiTheme="minorHAnsi"/>
                <w:highlight w:val="yellow"/>
                <w:lang w:val="fr-FR"/>
              </w:rPr>
              <w:t xml:space="preserve">Les progrès que le Togo et les PTF ont enregistrés dans la mise en œuvre de la planification axée sur les résultats  se traduisent par les nombreuses formations organisées à l’intention des </w:t>
            </w:r>
            <w:r w:rsidRPr="00A50867">
              <w:rPr>
                <w:rFonts w:asciiTheme="minorHAnsi" w:hAnsiTheme="minorHAnsi"/>
                <w:highlight w:val="yellow"/>
                <w:lang w:val="fr-FR"/>
              </w:rPr>
              <w:t>acteurs de mise en œuvre du PNIASA</w:t>
            </w:r>
            <w:r>
              <w:rPr>
                <w:rFonts w:asciiTheme="minorHAnsi" w:hAnsiTheme="minorHAnsi"/>
                <w:highlight w:val="yellow"/>
                <w:lang w:val="fr-FR"/>
              </w:rPr>
              <w:t xml:space="preserve">. En effet, les modules sur : </w:t>
            </w:r>
            <w:r w:rsidR="00A50867" w:rsidRPr="00A50867">
              <w:rPr>
                <w:rFonts w:asciiTheme="minorHAnsi" w:hAnsiTheme="minorHAnsi"/>
                <w:highlight w:val="yellow"/>
                <w:lang w:val="fr-FR"/>
              </w:rPr>
              <w:t xml:space="preserve">la </w:t>
            </w:r>
            <w:r>
              <w:rPr>
                <w:rFonts w:asciiTheme="minorHAnsi" w:hAnsiTheme="minorHAnsi"/>
                <w:highlight w:val="yellow"/>
                <w:lang w:val="fr-FR"/>
              </w:rPr>
              <w:t>Gestion</w:t>
            </w:r>
            <w:r w:rsidR="00A50867" w:rsidRPr="00A50867">
              <w:rPr>
                <w:rFonts w:asciiTheme="minorHAnsi" w:hAnsiTheme="minorHAnsi"/>
                <w:highlight w:val="yellow"/>
                <w:lang w:val="fr-FR"/>
              </w:rPr>
              <w:t xml:space="preserve"> Axée sur les Résultats (GAR), l’approche sectorielle, </w:t>
            </w:r>
            <w:r>
              <w:rPr>
                <w:rFonts w:asciiTheme="minorHAnsi" w:hAnsiTheme="minorHAnsi"/>
                <w:highlight w:val="yellow"/>
                <w:lang w:val="fr-FR"/>
              </w:rPr>
              <w:t xml:space="preserve"> le </w:t>
            </w:r>
            <w:r w:rsidR="00A50867" w:rsidRPr="00A50867">
              <w:rPr>
                <w:rFonts w:asciiTheme="minorHAnsi" w:hAnsiTheme="minorHAnsi"/>
                <w:highlight w:val="yellow"/>
                <w:lang w:val="fr-FR"/>
              </w:rPr>
              <w:t xml:space="preserve">Cadre de Dépenses à Moyen Terme (CDMT) et l’approche basée sur les droits de l’homme </w:t>
            </w:r>
            <w:r>
              <w:rPr>
                <w:rFonts w:asciiTheme="minorHAnsi" w:hAnsiTheme="minorHAnsi"/>
                <w:highlight w:val="yellow"/>
                <w:lang w:val="fr-FR"/>
              </w:rPr>
              <w:t xml:space="preserve">(ABDH) </w:t>
            </w:r>
            <w:r w:rsidR="00A50867" w:rsidRPr="00A50867">
              <w:rPr>
                <w:rFonts w:asciiTheme="minorHAnsi" w:hAnsiTheme="minorHAnsi"/>
                <w:highlight w:val="yellow"/>
                <w:lang w:val="fr-FR"/>
              </w:rPr>
              <w:t xml:space="preserve">ont été </w:t>
            </w:r>
            <w:r>
              <w:rPr>
                <w:rFonts w:asciiTheme="minorHAnsi" w:hAnsiTheme="minorHAnsi"/>
                <w:highlight w:val="yellow"/>
                <w:lang w:val="fr-FR"/>
              </w:rPr>
              <w:t>dispensé avec l’appui des PTF</w:t>
            </w:r>
            <w:r w:rsidR="00A50867" w:rsidRPr="00A50867">
              <w:rPr>
                <w:rFonts w:asciiTheme="minorHAnsi" w:hAnsiTheme="minorHAnsi"/>
                <w:highlight w:val="yellow"/>
                <w:lang w:val="fr-FR"/>
              </w:rPr>
              <w:t>.</w:t>
            </w:r>
          </w:p>
          <w:p w:rsidR="00A50867" w:rsidRPr="00A50867" w:rsidRDefault="00A50867" w:rsidP="00A50867">
            <w:pPr>
              <w:spacing w:line="276" w:lineRule="auto"/>
              <w:jc w:val="both"/>
              <w:rPr>
                <w:rFonts w:asciiTheme="minorHAnsi" w:hAnsiTheme="minorHAnsi"/>
                <w:highlight w:val="yellow"/>
                <w:lang w:val="fr-FR"/>
              </w:rPr>
            </w:pPr>
          </w:p>
          <w:p w:rsidR="009B6F75" w:rsidRPr="00A50867" w:rsidRDefault="009B6F75" w:rsidP="00A50867">
            <w:pPr>
              <w:spacing w:line="276" w:lineRule="auto"/>
              <w:jc w:val="both"/>
              <w:rPr>
                <w:rFonts w:asciiTheme="minorHAnsi" w:hAnsiTheme="minorHAnsi"/>
                <w:highlight w:val="yellow"/>
                <w:lang w:val="fr-FR"/>
              </w:rPr>
            </w:pPr>
            <w:r w:rsidRPr="00A50867">
              <w:rPr>
                <w:rFonts w:asciiTheme="minorHAnsi" w:hAnsiTheme="minorHAnsi"/>
                <w:highlight w:val="yellow"/>
                <w:lang w:val="fr-FR"/>
              </w:rPr>
              <w:t>Toutefois, la Gestion Axée sur les Résultats (GAR) est une réalité un peu diffuse</w:t>
            </w:r>
            <w:r w:rsidR="009E68B5">
              <w:rPr>
                <w:rFonts w:asciiTheme="minorHAnsi" w:hAnsiTheme="minorHAnsi"/>
                <w:highlight w:val="yellow"/>
                <w:lang w:val="fr-FR"/>
              </w:rPr>
              <w:t xml:space="preserve"> aujourd’hui,</w:t>
            </w:r>
            <w:r w:rsidRPr="00A50867">
              <w:rPr>
                <w:rFonts w:asciiTheme="minorHAnsi" w:hAnsiTheme="minorHAnsi"/>
                <w:highlight w:val="yellow"/>
                <w:lang w:val="fr-FR"/>
              </w:rPr>
              <w:t xml:space="preserve"> car l'assistance technique internationale qui devait créer le cadre et les outils de sa mise en œuvre a failli dans sa mission. Il est nécessaire de revisiter la GAR au sein du MAEP, en définir les contours, les outils, les rôles et responsabilités des parties prenantes et d'en évaluer les effets sur l'efficacité des systèmes et procédures.</w:t>
            </w:r>
          </w:p>
          <w:p w:rsidR="00F35C28" w:rsidRPr="00300E4A" w:rsidRDefault="00F35C28" w:rsidP="009B6F75">
            <w:pPr>
              <w:jc w:val="both"/>
              <w:rPr>
                <w:rFonts w:asciiTheme="minorHAnsi" w:hAnsiTheme="minorHAnsi"/>
                <w:lang w:val="fr-FR"/>
              </w:rPr>
            </w:pPr>
          </w:p>
        </w:tc>
        <w:tc>
          <w:tcPr>
            <w:tcW w:w="2070" w:type="dxa"/>
            <w:vMerge/>
          </w:tcPr>
          <w:p w:rsidR="00F35C28" w:rsidRPr="00300E4A" w:rsidRDefault="00F35C28" w:rsidP="00F35C28">
            <w:pPr>
              <w:pStyle w:val="Titre2"/>
              <w:spacing w:line="360" w:lineRule="auto"/>
              <w:outlineLvl w:val="1"/>
              <w:rPr>
                <w:rFonts w:asciiTheme="minorHAnsi" w:hAnsiTheme="minorHAnsi"/>
                <w:lang w:val="fr-FR"/>
              </w:rPr>
            </w:pPr>
          </w:p>
        </w:tc>
      </w:tr>
      <w:tr w:rsidR="00F35C28" w:rsidRPr="002B7E91" w:rsidTr="005E6AEB">
        <w:trPr>
          <w:trHeight w:val="890"/>
        </w:trPr>
        <w:tc>
          <w:tcPr>
            <w:tcW w:w="7578" w:type="dxa"/>
            <w:shd w:val="clear" w:color="auto" w:fill="DBE5F1" w:themeFill="accent1" w:themeFillTint="33"/>
          </w:tcPr>
          <w:p w:rsidR="00F35C28" w:rsidRPr="005E6AEB" w:rsidRDefault="00F35C28" w:rsidP="005E6AEB">
            <w:pPr>
              <w:pStyle w:val="Paragraphedeliste"/>
              <w:spacing w:line="360" w:lineRule="auto"/>
              <w:ind w:left="0"/>
              <w:jc w:val="both"/>
              <w:rPr>
                <w:rFonts w:asciiTheme="minorHAnsi" w:hAnsiTheme="minorHAnsi"/>
                <w:b/>
                <w:lang w:val="fr-FR"/>
              </w:rPr>
            </w:pPr>
            <w:r w:rsidRPr="005E6AEB">
              <w:rPr>
                <w:rFonts w:asciiTheme="minorHAnsi" w:hAnsiTheme="minorHAnsi"/>
                <w:b/>
                <w:lang w:val="fr-FR"/>
              </w:rPr>
              <w:t xml:space="preserve">3. </w:t>
            </w:r>
            <w:r w:rsidR="000C075C" w:rsidRPr="005E6AEB">
              <w:rPr>
                <w:rFonts w:asciiTheme="minorHAnsi" w:hAnsiTheme="minorHAnsi"/>
                <w:b/>
                <w:lang w:val="fr-FR"/>
              </w:rPr>
              <w:t xml:space="preserve">Comment évaluez-vous les progrès que </w:t>
            </w:r>
            <w:r w:rsidR="005E6AEB">
              <w:rPr>
                <w:rFonts w:asciiTheme="minorHAnsi" w:hAnsiTheme="minorHAnsi"/>
                <w:b/>
                <w:lang w:val="fr-FR"/>
              </w:rPr>
              <w:t xml:space="preserve">le </w:t>
            </w:r>
            <w:r w:rsidR="000C075C" w:rsidRPr="005E6AEB">
              <w:rPr>
                <w:rFonts w:asciiTheme="minorHAnsi" w:hAnsiTheme="minorHAnsi"/>
                <w:b/>
                <w:lang w:val="fr-FR"/>
              </w:rPr>
              <w:t xml:space="preserve">pays et les bailleurs de fonds ont enregistrés sur la </w:t>
            </w:r>
            <w:r w:rsidR="00136380">
              <w:rPr>
                <w:rFonts w:asciiTheme="minorHAnsi" w:hAnsiTheme="minorHAnsi"/>
                <w:b/>
                <w:lang w:val="fr-FR"/>
              </w:rPr>
              <w:t>mise en place</w:t>
            </w:r>
            <w:r w:rsidR="00136380" w:rsidRPr="005E6AEB">
              <w:rPr>
                <w:rFonts w:asciiTheme="minorHAnsi" w:hAnsiTheme="minorHAnsi"/>
                <w:b/>
                <w:lang w:val="fr-FR"/>
              </w:rPr>
              <w:t xml:space="preserve"> </w:t>
            </w:r>
            <w:r w:rsidR="000C075C" w:rsidRPr="005E6AEB">
              <w:rPr>
                <w:rFonts w:asciiTheme="minorHAnsi" w:hAnsiTheme="minorHAnsi"/>
                <w:b/>
                <w:lang w:val="fr-FR"/>
              </w:rPr>
              <w:t xml:space="preserve">d’alliances pour l’investissement </w:t>
            </w:r>
            <w:r w:rsidRPr="005E6AEB">
              <w:rPr>
                <w:rFonts w:asciiTheme="minorHAnsi" w:hAnsiTheme="minorHAnsi"/>
                <w:b/>
                <w:lang w:val="fr-FR"/>
              </w:rPr>
              <w:t xml:space="preserve">? </w:t>
            </w:r>
          </w:p>
          <w:p w:rsidR="00F35C28" w:rsidRPr="005E6AEB" w:rsidRDefault="00F35C28" w:rsidP="005E6AEB">
            <w:pPr>
              <w:pStyle w:val="Paragraphedeliste"/>
              <w:spacing w:line="360" w:lineRule="auto"/>
              <w:ind w:left="0"/>
              <w:jc w:val="both"/>
              <w:rPr>
                <w:rFonts w:asciiTheme="minorHAnsi" w:hAnsiTheme="minorHAnsi"/>
                <w:b/>
                <w:lang w:val="fr-FR"/>
              </w:rPr>
            </w:pPr>
          </w:p>
          <w:p w:rsidR="00F35C28" w:rsidRPr="005E6AEB" w:rsidRDefault="00F35C28" w:rsidP="005E6AEB">
            <w:pPr>
              <w:spacing w:line="360" w:lineRule="auto"/>
              <w:jc w:val="both"/>
              <w:rPr>
                <w:rFonts w:asciiTheme="minorHAnsi" w:hAnsiTheme="minorHAnsi"/>
                <w:b/>
                <w:lang w:val="fr-FR"/>
              </w:rPr>
            </w:pPr>
          </w:p>
        </w:tc>
        <w:tc>
          <w:tcPr>
            <w:tcW w:w="2070" w:type="dxa"/>
            <w:vMerge w:val="restart"/>
          </w:tcPr>
          <w:p w:rsidR="00F35C28" w:rsidRPr="00300E4A" w:rsidRDefault="00F35C28" w:rsidP="00F35C28">
            <w:pPr>
              <w:pStyle w:val="Titre2"/>
              <w:spacing w:line="360" w:lineRule="auto"/>
              <w:outlineLvl w:val="1"/>
              <w:rPr>
                <w:rFonts w:asciiTheme="minorHAnsi" w:hAnsiTheme="minorHAnsi"/>
                <w:lang w:val="fr-FR"/>
              </w:rPr>
            </w:pPr>
          </w:p>
        </w:tc>
      </w:tr>
      <w:tr w:rsidR="00F35C28" w:rsidRPr="002B7E91" w:rsidTr="005E6AEB">
        <w:trPr>
          <w:trHeight w:val="2085"/>
        </w:trPr>
        <w:tc>
          <w:tcPr>
            <w:tcW w:w="7578" w:type="dxa"/>
          </w:tcPr>
          <w:p w:rsidR="00F35C28" w:rsidRPr="00300E4A" w:rsidRDefault="00F35C28" w:rsidP="005E6AEB">
            <w:pPr>
              <w:spacing w:line="360" w:lineRule="auto"/>
              <w:jc w:val="both"/>
              <w:rPr>
                <w:rFonts w:asciiTheme="minorHAnsi" w:hAnsiTheme="minorHAnsi"/>
                <w:u w:val="single"/>
                <w:lang w:val="fr-FR"/>
              </w:rPr>
            </w:pPr>
            <w:r w:rsidRPr="00300E4A">
              <w:rPr>
                <w:rFonts w:asciiTheme="minorHAnsi" w:hAnsiTheme="minorHAnsi"/>
                <w:u w:val="single"/>
                <w:lang w:val="fr-FR"/>
              </w:rPr>
              <w:t>Narrative:</w:t>
            </w:r>
          </w:p>
          <w:p w:rsidR="00F35C28" w:rsidRPr="00300E4A" w:rsidRDefault="000C075C" w:rsidP="005E6AEB">
            <w:pPr>
              <w:spacing w:line="360" w:lineRule="auto"/>
              <w:jc w:val="both"/>
              <w:rPr>
                <w:rFonts w:asciiTheme="minorHAnsi" w:hAnsiTheme="minorHAnsi"/>
                <w:lang w:val="fr-FR"/>
              </w:rPr>
            </w:pPr>
            <w:r w:rsidRPr="00300E4A">
              <w:rPr>
                <w:lang w:val="fr-FR"/>
              </w:rPr>
              <w:t xml:space="preserve">La </w:t>
            </w:r>
            <w:r w:rsidR="00136380">
              <w:rPr>
                <w:lang w:val="fr-FR"/>
              </w:rPr>
              <w:t xml:space="preserve">mise en place </w:t>
            </w:r>
            <w:r w:rsidRPr="00300E4A">
              <w:rPr>
                <w:lang w:val="fr-FR"/>
              </w:rPr>
              <w:t>d'alliances pour l'investissement comprend l'examen et</w:t>
            </w:r>
            <w:r w:rsidR="005E6AEB">
              <w:rPr>
                <w:lang w:val="fr-FR"/>
              </w:rPr>
              <w:t xml:space="preserve"> la discussion des résultats du bilan </w:t>
            </w:r>
            <w:r w:rsidRPr="00300E4A">
              <w:rPr>
                <w:lang w:val="fr-FR"/>
              </w:rPr>
              <w:t>et l'analyse des investissements avec</w:t>
            </w:r>
            <w:r w:rsidR="005E6AEB">
              <w:rPr>
                <w:lang w:val="fr-FR"/>
              </w:rPr>
              <w:t xml:space="preserve"> les parties prenantes du PDDAA ;</w:t>
            </w:r>
            <w:r w:rsidRPr="00300E4A">
              <w:rPr>
                <w:lang w:val="fr-FR"/>
              </w:rPr>
              <w:t xml:space="preserve"> l'examen et la discussion des p</w:t>
            </w:r>
            <w:r w:rsidR="005E6AEB">
              <w:rPr>
                <w:lang w:val="fr-FR"/>
              </w:rPr>
              <w:t>riorités énoncées dans le PDDAA ;</w:t>
            </w:r>
            <w:r w:rsidRPr="00300E4A">
              <w:rPr>
                <w:lang w:val="fr-FR"/>
              </w:rPr>
              <w:t xml:space="preserve"> le soutien du gouvernement et des bailleurs </w:t>
            </w:r>
            <w:r w:rsidR="005E6AEB">
              <w:rPr>
                <w:lang w:val="fr-FR"/>
              </w:rPr>
              <w:t>d</w:t>
            </w:r>
            <w:r w:rsidRPr="00300E4A">
              <w:rPr>
                <w:lang w:val="fr-FR"/>
              </w:rPr>
              <w:t xml:space="preserve">e fonds </w:t>
            </w:r>
            <w:r w:rsidR="0098569B">
              <w:rPr>
                <w:lang w:val="fr-FR"/>
              </w:rPr>
              <w:t>concernant</w:t>
            </w:r>
            <w:r w:rsidR="0098569B" w:rsidRPr="00300E4A">
              <w:rPr>
                <w:lang w:val="fr-FR"/>
              </w:rPr>
              <w:t xml:space="preserve"> </w:t>
            </w:r>
            <w:r w:rsidRPr="00300E4A">
              <w:rPr>
                <w:lang w:val="fr-FR"/>
              </w:rPr>
              <w:t>la participation des acteurs  à divers niveaux dans</w:t>
            </w:r>
            <w:r w:rsidR="005E6AEB">
              <w:rPr>
                <w:lang w:val="fr-FR"/>
              </w:rPr>
              <w:t xml:space="preserve"> les processus de planification (</w:t>
            </w:r>
            <w:r w:rsidRPr="00300E4A">
              <w:rPr>
                <w:lang w:val="fr-FR"/>
              </w:rPr>
              <w:t>par exemple les petits exploitants, le secteur privé, les organisations paysanne</w:t>
            </w:r>
            <w:r w:rsidR="0098569B">
              <w:rPr>
                <w:lang w:val="fr-FR"/>
              </w:rPr>
              <w:t>s</w:t>
            </w:r>
            <w:r w:rsidR="005E6AEB">
              <w:rPr>
                <w:lang w:val="fr-FR"/>
              </w:rPr>
              <w:t>)</w:t>
            </w:r>
            <w:r w:rsidRPr="00300E4A">
              <w:rPr>
                <w:lang w:val="fr-FR"/>
              </w:rPr>
              <w:t xml:space="preserve">. Ces acteurs </w:t>
            </w:r>
            <w:r w:rsidR="00483788" w:rsidRPr="00300E4A">
              <w:rPr>
                <w:lang w:val="fr-FR"/>
              </w:rPr>
              <w:t>(</w:t>
            </w:r>
            <w:r w:rsidRPr="00300E4A">
              <w:rPr>
                <w:lang w:val="fr-FR"/>
              </w:rPr>
              <w:t xml:space="preserve">par exemple, les femmes et les petits exploitants ) </w:t>
            </w:r>
            <w:r w:rsidR="00483788" w:rsidRPr="00300E4A">
              <w:rPr>
                <w:lang w:val="fr-FR"/>
              </w:rPr>
              <w:t xml:space="preserve">souvent </w:t>
            </w:r>
            <w:r w:rsidR="005E6AEB">
              <w:rPr>
                <w:lang w:val="fr-FR"/>
              </w:rPr>
              <w:t>rarement</w:t>
            </w:r>
            <w:r w:rsidR="00483788" w:rsidRPr="00300E4A">
              <w:rPr>
                <w:lang w:val="fr-FR"/>
              </w:rPr>
              <w:t xml:space="preserve"> entendus, </w:t>
            </w:r>
            <w:r w:rsidRPr="00300E4A">
              <w:rPr>
                <w:lang w:val="fr-FR"/>
              </w:rPr>
              <w:t xml:space="preserve">peuvent </w:t>
            </w:r>
            <w:r w:rsidR="00483788" w:rsidRPr="00300E4A">
              <w:rPr>
                <w:lang w:val="fr-FR"/>
              </w:rPr>
              <w:t>bénéficier d’</w:t>
            </w:r>
            <w:r w:rsidRPr="00300E4A">
              <w:rPr>
                <w:lang w:val="fr-FR"/>
              </w:rPr>
              <w:t xml:space="preserve">un soutien supplémentaire </w:t>
            </w:r>
            <w:r w:rsidR="005E6AEB">
              <w:rPr>
                <w:lang w:val="fr-FR"/>
              </w:rPr>
              <w:t>pour pouvoir</w:t>
            </w:r>
            <w:r w:rsidR="00483788" w:rsidRPr="00300E4A">
              <w:rPr>
                <w:lang w:val="fr-FR"/>
              </w:rPr>
              <w:t xml:space="preserve"> </w:t>
            </w:r>
            <w:r w:rsidRPr="00300E4A">
              <w:rPr>
                <w:lang w:val="fr-FR"/>
              </w:rPr>
              <w:lastRenderedPageBreak/>
              <w:t xml:space="preserve">participer </w:t>
            </w:r>
            <w:r w:rsidR="00483788" w:rsidRPr="00300E4A">
              <w:rPr>
                <w:lang w:val="fr-FR"/>
              </w:rPr>
              <w:t xml:space="preserve">plus </w:t>
            </w:r>
            <w:r w:rsidRPr="00300E4A">
              <w:rPr>
                <w:lang w:val="fr-FR"/>
              </w:rPr>
              <w:t>efficacement</w:t>
            </w:r>
            <w:r w:rsidR="005E6AEB">
              <w:rPr>
                <w:lang w:val="fr-FR"/>
              </w:rPr>
              <w:t xml:space="preserve"> au processus</w:t>
            </w:r>
            <w:r w:rsidR="00483788" w:rsidRPr="00300E4A">
              <w:rPr>
                <w:lang w:val="fr-FR"/>
              </w:rPr>
              <w:t xml:space="preserve"> </w:t>
            </w:r>
            <w:r w:rsidRPr="00300E4A">
              <w:rPr>
                <w:lang w:val="fr-FR"/>
              </w:rPr>
              <w:t xml:space="preserve">; la </w:t>
            </w:r>
            <w:r w:rsidR="00483788" w:rsidRPr="00300E4A">
              <w:rPr>
                <w:lang w:val="fr-FR"/>
              </w:rPr>
              <w:t>clarté</w:t>
            </w:r>
            <w:r w:rsidRPr="00300E4A">
              <w:rPr>
                <w:lang w:val="fr-FR"/>
              </w:rPr>
              <w:t xml:space="preserve"> </w:t>
            </w:r>
            <w:r w:rsidR="00483788" w:rsidRPr="00300E4A">
              <w:rPr>
                <w:lang w:val="fr-FR"/>
              </w:rPr>
              <w:t xml:space="preserve">des </w:t>
            </w:r>
            <w:r w:rsidRPr="00300E4A">
              <w:rPr>
                <w:lang w:val="fr-FR"/>
              </w:rPr>
              <w:t>a</w:t>
            </w:r>
            <w:r w:rsidR="00483788" w:rsidRPr="00300E4A">
              <w:rPr>
                <w:lang w:val="fr-FR"/>
              </w:rPr>
              <w:t>ttentes sur la qualité</w:t>
            </w:r>
            <w:r w:rsidR="005E6AEB">
              <w:rPr>
                <w:lang w:val="fr-FR"/>
              </w:rPr>
              <w:t xml:space="preserve"> requise</w:t>
            </w:r>
            <w:r w:rsidR="00483788" w:rsidRPr="00300E4A">
              <w:rPr>
                <w:lang w:val="fr-FR"/>
              </w:rPr>
              <w:t xml:space="preserve"> du </w:t>
            </w:r>
            <w:r w:rsidR="005E6AEB">
              <w:rPr>
                <w:lang w:val="fr-FR"/>
              </w:rPr>
              <w:t>programme</w:t>
            </w:r>
            <w:r w:rsidR="00483788" w:rsidRPr="00300E4A">
              <w:rPr>
                <w:lang w:val="fr-FR"/>
              </w:rPr>
              <w:t xml:space="preserve"> et </w:t>
            </w:r>
            <w:r w:rsidR="005E6AEB">
              <w:rPr>
                <w:lang w:val="fr-FR"/>
              </w:rPr>
              <w:t>de</w:t>
            </w:r>
            <w:r w:rsidRPr="00300E4A">
              <w:rPr>
                <w:lang w:val="fr-FR"/>
              </w:rPr>
              <w:t xml:space="preserve">s plans d'investissement associés </w:t>
            </w:r>
            <w:r w:rsidR="005E6AEB">
              <w:rPr>
                <w:lang w:val="fr-FR"/>
              </w:rPr>
              <w:t>avant de pouvoir bénéficier du</w:t>
            </w:r>
            <w:r w:rsidRPr="00300E4A">
              <w:rPr>
                <w:lang w:val="fr-FR"/>
              </w:rPr>
              <w:t xml:space="preserve"> financement des bailleurs de</w:t>
            </w:r>
            <w:r w:rsidR="005E6AEB">
              <w:rPr>
                <w:lang w:val="fr-FR"/>
              </w:rPr>
              <w:t xml:space="preserve"> fonds lors de la mise en œuvre</w:t>
            </w:r>
            <w:r w:rsidRPr="00300E4A">
              <w:rPr>
                <w:lang w:val="fr-FR"/>
              </w:rPr>
              <w:t xml:space="preserve">, y compris </w:t>
            </w:r>
            <w:r w:rsidR="005E6AEB">
              <w:rPr>
                <w:lang w:val="fr-FR"/>
              </w:rPr>
              <w:t>la clarté de</w:t>
            </w:r>
            <w:r w:rsidRPr="00300E4A">
              <w:rPr>
                <w:lang w:val="fr-FR"/>
              </w:rPr>
              <w:t xml:space="preserve">s critères </w:t>
            </w:r>
            <w:r w:rsidR="00483788" w:rsidRPr="00300E4A">
              <w:rPr>
                <w:lang w:val="fr-FR"/>
              </w:rPr>
              <w:t xml:space="preserve">de performance </w:t>
            </w:r>
            <w:r w:rsidRPr="00300E4A">
              <w:rPr>
                <w:lang w:val="fr-FR"/>
              </w:rPr>
              <w:t xml:space="preserve">et les étapes requises </w:t>
            </w:r>
            <w:r w:rsidR="00483788" w:rsidRPr="00300E4A">
              <w:rPr>
                <w:lang w:val="fr-FR"/>
              </w:rPr>
              <w:t xml:space="preserve"> pour établir et renforcer les investissements ;</w:t>
            </w:r>
            <w:r w:rsidR="00AA67BD" w:rsidRPr="00300E4A">
              <w:rPr>
                <w:lang w:val="fr-FR"/>
              </w:rPr>
              <w:t xml:space="preserve"> la participation à la t</w:t>
            </w:r>
            <w:r w:rsidRPr="00300E4A">
              <w:rPr>
                <w:lang w:val="fr-FR"/>
              </w:rPr>
              <w:t xml:space="preserve">able ronde du PDDAA et, le </w:t>
            </w:r>
            <w:r w:rsidR="005E6AEB">
              <w:rPr>
                <w:lang w:val="fr-FR"/>
              </w:rPr>
              <w:t>cas échéant</w:t>
            </w:r>
            <w:r w:rsidRPr="00300E4A">
              <w:rPr>
                <w:lang w:val="fr-FR"/>
              </w:rPr>
              <w:t xml:space="preserve">, </w:t>
            </w:r>
            <w:r w:rsidR="00AA67BD" w:rsidRPr="00300E4A">
              <w:rPr>
                <w:lang w:val="fr-FR"/>
              </w:rPr>
              <w:t>l’approbation du</w:t>
            </w:r>
            <w:r w:rsidRPr="00300E4A">
              <w:rPr>
                <w:lang w:val="fr-FR"/>
              </w:rPr>
              <w:t xml:space="preserve"> processus, </w:t>
            </w:r>
            <w:r w:rsidR="00AA67BD" w:rsidRPr="00300E4A">
              <w:rPr>
                <w:lang w:val="fr-FR"/>
              </w:rPr>
              <w:t xml:space="preserve">l’engagement </w:t>
            </w:r>
            <w:r w:rsidRPr="00300E4A">
              <w:rPr>
                <w:lang w:val="fr-FR"/>
              </w:rPr>
              <w:t xml:space="preserve">à soutenir la mise en œuvre et </w:t>
            </w:r>
            <w:r w:rsidR="00AA67BD" w:rsidRPr="00300E4A">
              <w:rPr>
                <w:lang w:val="fr-FR"/>
              </w:rPr>
              <w:t xml:space="preserve">la signature du </w:t>
            </w:r>
            <w:r w:rsidR="00D773EC">
              <w:rPr>
                <w:lang w:val="fr-FR"/>
              </w:rPr>
              <w:t>Pacte</w:t>
            </w:r>
            <w:r w:rsidR="00D773EC" w:rsidRPr="00300E4A">
              <w:rPr>
                <w:lang w:val="fr-FR"/>
              </w:rPr>
              <w:t> </w:t>
            </w:r>
            <w:r w:rsidR="00AA67BD" w:rsidRPr="00300E4A">
              <w:rPr>
                <w:lang w:val="fr-FR"/>
              </w:rPr>
              <w:t>;</w:t>
            </w:r>
            <w:r w:rsidRPr="00300E4A">
              <w:rPr>
                <w:lang w:val="fr-FR"/>
              </w:rPr>
              <w:t xml:space="preserve"> et </w:t>
            </w:r>
            <w:r w:rsidR="00AA67BD" w:rsidRPr="00300E4A">
              <w:rPr>
                <w:lang w:val="fr-FR"/>
              </w:rPr>
              <w:t xml:space="preserve">enfin, </w:t>
            </w:r>
            <w:r w:rsidRPr="00300E4A">
              <w:rPr>
                <w:lang w:val="fr-FR"/>
              </w:rPr>
              <w:t xml:space="preserve">la cohérence des </w:t>
            </w:r>
            <w:r w:rsidR="00D773EC">
              <w:rPr>
                <w:lang w:val="fr-FR"/>
              </w:rPr>
              <w:t xml:space="preserve">différentes </w:t>
            </w:r>
            <w:r w:rsidRPr="00300E4A">
              <w:rPr>
                <w:lang w:val="fr-FR"/>
              </w:rPr>
              <w:t>politiques avec les priorités du PDDAA à t</w:t>
            </w:r>
            <w:r w:rsidR="00AA67BD" w:rsidRPr="00300E4A">
              <w:rPr>
                <w:lang w:val="fr-FR"/>
              </w:rPr>
              <w:t xml:space="preserve">ravers des groupes </w:t>
            </w:r>
            <w:r w:rsidR="005E6AEB">
              <w:rPr>
                <w:lang w:val="fr-FR"/>
              </w:rPr>
              <w:t xml:space="preserve">conjoints </w:t>
            </w:r>
            <w:r w:rsidR="00AA67BD" w:rsidRPr="00300E4A">
              <w:rPr>
                <w:lang w:val="fr-FR"/>
              </w:rPr>
              <w:t xml:space="preserve">de travail </w:t>
            </w:r>
            <w:r w:rsidR="005E6AEB">
              <w:rPr>
                <w:lang w:val="fr-FR"/>
              </w:rPr>
              <w:t>avec l</w:t>
            </w:r>
            <w:r w:rsidR="00AA67BD" w:rsidRPr="00300E4A">
              <w:rPr>
                <w:lang w:val="fr-FR"/>
              </w:rPr>
              <w:t>es</w:t>
            </w:r>
            <w:r w:rsidRPr="00300E4A">
              <w:rPr>
                <w:lang w:val="fr-FR"/>
              </w:rPr>
              <w:t xml:space="preserve"> secteur</w:t>
            </w:r>
            <w:r w:rsidR="00AA67BD" w:rsidRPr="00300E4A">
              <w:rPr>
                <w:lang w:val="fr-FR"/>
              </w:rPr>
              <w:t>s</w:t>
            </w:r>
            <w:r w:rsidRPr="00300E4A">
              <w:rPr>
                <w:lang w:val="fr-FR"/>
              </w:rPr>
              <w:t xml:space="preserve"> connexe</w:t>
            </w:r>
            <w:r w:rsidR="00AA67BD" w:rsidRPr="00300E4A">
              <w:rPr>
                <w:lang w:val="fr-FR"/>
              </w:rPr>
              <w:t>s.</w:t>
            </w:r>
          </w:p>
          <w:p w:rsidR="00F35C28" w:rsidRPr="00300E4A" w:rsidRDefault="00F35C28" w:rsidP="005E6AEB">
            <w:pPr>
              <w:spacing w:line="360" w:lineRule="auto"/>
              <w:jc w:val="both"/>
              <w:rPr>
                <w:rFonts w:asciiTheme="minorHAnsi" w:hAnsiTheme="minorHAnsi"/>
                <w:lang w:val="fr-FR"/>
              </w:rPr>
            </w:pPr>
          </w:p>
          <w:p w:rsidR="00F35C28" w:rsidRPr="00300E4A" w:rsidRDefault="00D773EC" w:rsidP="003B39DD">
            <w:pPr>
              <w:spacing w:line="360" w:lineRule="auto"/>
              <w:jc w:val="both"/>
              <w:rPr>
                <w:rFonts w:asciiTheme="minorHAnsi" w:hAnsiTheme="minorHAnsi"/>
                <w:lang w:val="fr-FR"/>
              </w:rPr>
            </w:pPr>
            <w:r w:rsidRPr="00300E4A">
              <w:rPr>
                <w:lang w:val="fr-FR"/>
              </w:rPr>
              <w:t xml:space="preserve">En classant les progrès </w:t>
            </w:r>
            <w:r>
              <w:rPr>
                <w:lang w:val="fr-FR"/>
              </w:rPr>
              <w:t xml:space="preserve">réalisés au niveau </w:t>
            </w:r>
            <w:r w:rsidRPr="00300E4A">
              <w:rPr>
                <w:lang w:val="fr-FR"/>
              </w:rPr>
              <w:t>de</w:t>
            </w:r>
            <w:r>
              <w:rPr>
                <w:lang w:val="fr-FR"/>
              </w:rPr>
              <w:t xml:space="preserve"> la</w:t>
            </w:r>
            <w:r w:rsidRPr="00300E4A">
              <w:rPr>
                <w:lang w:val="fr-FR"/>
              </w:rPr>
              <w:t xml:space="preserve"> </w:t>
            </w:r>
            <w:r w:rsidR="000917B3">
              <w:rPr>
                <w:lang w:val="fr-FR"/>
              </w:rPr>
              <w:t>mise en place des alliances pour l’investissement</w:t>
            </w:r>
            <w:r w:rsidRPr="00300E4A">
              <w:rPr>
                <w:lang w:val="fr-FR"/>
              </w:rPr>
              <w:t xml:space="preserve">, veuillez </w:t>
            </w:r>
            <w:r>
              <w:rPr>
                <w:lang w:val="fr-FR"/>
              </w:rPr>
              <w:t>indiquer les</w:t>
            </w:r>
            <w:r w:rsidRPr="00300E4A">
              <w:rPr>
                <w:lang w:val="fr-FR"/>
              </w:rPr>
              <w:t xml:space="preserve"> programmes et </w:t>
            </w:r>
            <w:r>
              <w:rPr>
                <w:lang w:val="fr-FR"/>
              </w:rPr>
              <w:t>l</w:t>
            </w:r>
            <w:r w:rsidRPr="00300E4A">
              <w:rPr>
                <w:lang w:val="fr-FR"/>
              </w:rPr>
              <w:t>es p</w:t>
            </w:r>
            <w:r>
              <w:rPr>
                <w:lang w:val="fr-FR"/>
              </w:rPr>
              <w:t>olitiques que vous avez formulés et mis</w:t>
            </w:r>
            <w:r w:rsidRPr="00300E4A">
              <w:rPr>
                <w:lang w:val="fr-FR"/>
              </w:rPr>
              <w:t xml:space="preserve"> en œuvre, les difficultés et les défis que vous avez rencontrés </w:t>
            </w:r>
            <w:r>
              <w:rPr>
                <w:lang w:val="fr-FR"/>
              </w:rPr>
              <w:t>ainsi que les</w:t>
            </w:r>
            <w:r w:rsidRPr="00300E4A">
              <w:rPr>
                <w:lang w:val="fr-FR"/>
              </w:rPr>
              <w:t xml:space="preserve"> succès que vous avez eus </w:t>
            </w:r>
            <w:r>
              <w:rPr>
                <w:lang w:val="fr-FR"/>
              </w:rPr>
              <w:t>en surmontant les obstacles.</w:t>
            </w:r>
          </w:p>
        </w:tc>
        <w:tc>
          <w:tcPr>
            <w:tcW w:w="2070" w:type="dxa"/>
            <w:vMerge/>
          </w:tcPr>
          <w:p w:rsidR="00F35C28" w:rsidRPr="00300E4A" w:rsidRDefault="00F35C28" w:rsidP="00F35C28">
            <w:pPr>
              <w:pStyle w:val="Titre2"/>
              <w:spacing w:line="360" w:lineRule="auto"/>
              <w:outlineLvl w:val="1"/>
              <w:rPr>
                <w:rFonts w:asciiTheme="minorHAnsi" w:hAnsiTheme="minorHAnsi"/>
                <w:lang w:val="fr-FR"/>
              </w:rPr>
            </w:pPr>
          </w:p>
        </w:tc>
      </w:tr>
      <w:tr w:rsidR="00F35C28" w:rsidRPr="002B7E91" w:rsidTr="005E6AEB">
        <w:trPr>
          <w:trHeight w:val="1963"/>
        </w:trPr>
        <w:tc>
          <w:tcPr>
            <w:tcW w:w="7578" w:type="dxa"/>
          </w:tcPr>
          <w:p w:rsidR="00F35C28" w:rsidRDefault="00AA67BD" w:rsidP="005E6AEB">
            <w:pPr>
              <w:spacing w:line="360" w:lineRule="auto"/>
              <w:jc w:val="both"/>
              <w:rPr>
                <w:rFonts w:asciiTheme="minorHAnsi" w:hAnsiTheme="minorHAnsi"/>
                <w:lang w:val="fr-FR"/>
              </w:rPr>
            </w:pPr>
            <w:r w:rsidRPr="00300E4A">
              <w:rPr>
                <w:lang w:val="fr-FR"/>
              </w:rPr>
              <w:lastRenderedPageBreak/>
              <w:t xml:space="preserve">Observations et précisions de l'équipe de pays </w:t>
            </w:r>
            <w:r w:rsidRPr="00300E4A">
              <w:rPr>
                <w:rFonts w:asciiTheme="minorHAnsi" w:hAnsiTheme="minorHAnsi"/>
                <w:lang w:val="fr-FR"/>
              </w:rPr>
              <w:t>:</w:t>
            </w:r>
          </w:p>
          <w:p w:rsidR="00A50867" w:rsidRDefault="00A50867" w:rsidP="005E6AEB">
            <w:pPr>
              <w:spacing w:line="360" w:lineRule="auto"/>
              <w:jc w:val="both"/>
              <w:rPr>
                <w:rFonts w:asciiTheme="minorHAnsi" w:hAnsiTheme="minorHAnsi"/>
                <w:lang w:val="fr-FR"/>
              </w:rPr>
            </w:pPr>
          </w:p>
          <w:p w:rsidR="0072722E" w:rsidRDefault="00A50867" w:rsidP="0072722E">
            <w:pPr>
              <w:spacing w:line="360" w:lineRule="auto"/>
              <w:jc w:val="both"/>
              <w:rPr>
                <w:rFonts w:asciiTheme="minorHAnsi" w:hAnsiTheme="minorHAnsi"/>
                <w:lang w:val="fr-FR"/>
              </w:rPr>
            </w:pPr>
            <w:r w:rsidRPr="00A50867">
              <w:rPr>
                <w:rFonts w:asciiTheme="minorHAnsi" w:hAnsiTheme="minorHAnsi"/>
                <w:highlight w:val="yellow"/>
                <w:lang w:val="fr-FR"/>
              </w:rPr>
              <w:t>Depuis la signature du Pacte ECOWAP en 2009</w:t>
            </w:r>
            <w:r w:rsidR="009E68B5">
              <w:rPr>
                <w:rFonts w:asciiTheme="minorHAnsi" w:hAnsiTheme="minorHAnsi"/>
                <w:highlight w:val="yellow"/>
                <w:lang w:val="fr-FR"/>
              </w:rPr>
              <w:t>,</w:t>
            </w:r>
            <w:r w:rsidRPr="00A50867">
              <w:rPr>
                <w:rFonts w:asciiTheme="minorHAnsi" w:hAnsiTheme="minorHAnsi"/>
                <w:highlight w:val="yellow"/>
                <w:lang w:val="fr-FR"/>
              </w:rPr>
              <w:t xml:space="preserve"> qui a scellé l’alliance pour l’investissement du PNIASA au Togo, des appuis sont apportés par le Gouvernement et les PTF dans la mise en œuvre de programmes sectoriels ou transversaux. </w:t>
            </w:r>
            <w:r w:rsidR="0072722E">
              <w:rPr>
                <w:rFonts w:asciiTheme="minorHAnsi" w:hAnsiTheme="minorHAnsi"/>
                <w:highlight w:val="yellow"/>
                <w:lang w:val="fr-FR"/>
              </w:rPr>
              <w:t>En termes de financement, beaucoup d’efforts restent encore à faire. A ce jour, environ 42% des besoins de financement du PNIASA ont été mobilisés par le Gouvernement et les PTF</w:t>
            </w:r>
            <w:r w:rsidR="004A2528">
              <w:rPr>
                <w:rFonts w:asciiTheme="minorHAnsi" w:hAnsiTheme="minorHAnsi"/>
                <w:highlight w:val="yellow"/>
                <w:lang w:val="fr-FR"/>
              </w:rPr>
              <w:t>. F</w:t>
            </w:r>
            <w:r w:rsidR="0072722E" w:rsidRPr="00A50867">
              <w:rPr>
                <w:rFonts w:asciiTheme="minorHAnsi" w:hAnsiTheme="minorHAnsi"/>
                <w:highlight w:val="yellow"/>
                <w:lang w:val="fr-FR"/>
              </w:rPr>
              <w:t xml:space="preserve">ace aux défis et au gap de financement nécessaire à la mise en œuvre du PNIASA (près de 58% du financement restent à mobiliser), le renforcement  des appuis et le développement de nouveaux partenariats sont vivement </w:t>
            </w:r>
            <w:r w:rsidR="0072722E">
              <w:rPr>
                <w:rFonts w:asciiTheme="minorHAnsi" w:hAnsiTheme="minorHAnsi"/>
                <w:highlight w:val="yellow"/>
                <w:lang w:val="fr-FR"/>
              </w:rPr>
              <w:t xml:space="preserve">à </w:t>
            </w:r>
            <w:r w:rsidR="0072722E" w:rsidRPr="00A50867">
              <w:rPr>
                <w:rFonts w:asciiTheme="minorHAnsi" w:hAnsiTheme="minorHAnsi"/>
                <w:highlight w:val="yellow"/>
                <w:lang w:val="fr-FR"/>
              </w:rPr>
              <w:t>encourager. Le plaidoyer devrait être intensifié.</w:t>
            </w:r>
          </w:p>
          <w:p w:rsidR="0072722E" w:rsidRDefault="0072722E" w:rsidP="00A50867">
            <w:pPr>
              <w:spacing w:line="360" w:lineRule="auto"/>
              <w:jc w:val="both"/>
              <w:rPr>
                <w:rFonts w:asciiTheme="minorHAnsi" w:hAnsiTheme="minorHAnsi"/>
                <w:highlight w:val="yellow"/>
                <w:lang w:val="fr-FR"/>
              </w:rPr>
            </w:pPr>
          </w:p>
          <w:p w:rsidR="0072722E" w:rsidRDefault="004A2528" w:rsidP="00A50867">
            <w:pPr>
              <w:spacing w:line="360" w:lineRule="auto"/>
              <w:jc w:val="both"/>
              <w:rPr>
                <w:rFonts w:asciiTheme="minorHAnsi" w:hAnsiTheme="minorHAnsi"/>
                <w:highlight w:val="yellow"/>
                <w:lang w:val="fr-FR"/>
              </w:rPr>
            </w:pPr>
            <w:r w:rsidRPr="004A2528">
              <w:rPr>
                <w:rFonts w:asciiTheme="minorHAnsi" w:hAnsiTheme="minorHAnsi"/>
                <w:highlight w:val="yellow"/>
                <w:lang w:val="fr-FR"/>
              </w:rPr>
              <w:t>Le Projet de Développement Agricole du Togo (PADAT)</w:t>
            </w:r>
            <w:r w:rsidR="00B10011">
              <w:rPr>
                <w:rFonts w:asciiTheme="minorHAnsi" w:hAnsiTheme="minorHAnsi"/>
                <w:highlight w:val="yellow"/>
                <w:lang w:val="fr-FR"/>
              </w:rPr>
              <w:t>,</w:t>
            </w:r>
            <w:r w:rsidRPr="004A2528">
              <w:rPr>
                <w:rFonts w:asciiTheme="minorHAnsi" w:hAnsiTheme="minorHAnsi"/>
                <w:highlight w:val="yellow"/>
                <w:lang w:val="fr-FR"/>
              </w:rPr>
              <w:t xml:space="preserve"> sur financement </w:t>
            </w:r>
            <w:r w:rsidR="00B10011">
              <w:rPr>
                <w:rFonts w:asciiTheme="minorHAnsi" w:hAnsiTheme="minorHAnsi"/>
                <w:highlight w:val="yellow"/>
                <w:lang w:val="fr-FR"/>
              </w:rPr>
              <w:t xml:space="preserve">du </w:t>
            </w:r>
            <w:r w:rsidRPr="004A2528">
              <w:rPr>
                <w:rFonts w:asciiTheme="minorHAnsi" w:hAnsiTheme="minorHAnsi"/>
                <w:highlight w:val="yellow"/>
                <w:lang w:val="fr-FR"/>
              </w:rPr>
              <w:t>FIDA</w:t>
            </w:r>
            <w:r w:rsidR="00B10011">
              <w:rPr>
                <w:rFonts w:asciiTheme="minorHAnsi" w:hAnsiTheme="minorHAnsi"/>
                <w:highlight w:val="yellow"/>
                <w:lang w:val="fr-FR"/>
              </w:rPr>
              <w:t>,</w:t>
            </w:r>
            <w:r w:rsidRPr="004A2528">
              <w:rPr>
                <w:rFonts w:asciiTheme="minorHAnsi" w:hAnsiTheme="minorHAnsi"/>
                <w:highlight w:val="yellow"/>
                <w:lang w:val="fr-FR"/>
              </w:rPr>
              <w:t xml:space="preserve"> </w:t>
            </w:r>
            <w:r w:rsidRPr="004A2528">
              <w:rPr>
                <w:rFonts w:asciiTheme="minorHAnsi" w:hAnsiTheme="minorHAnsi"/>
                <w:highlight w:val="yellow"/>
                <w:lang w:val="fr-FR"/>
              </w:rPr>
              <w:lastRenderedPageBreak/>
              <w:t>a connu un démarrage très tardif (14 mois) du fait que le Gouvernement n'a pas rempli à temps les conditions du premier décaissement du projet. Par ailleurs le Gouvernement n'arrive pas à mobiliser les cofinancements de la BOAD et de la BIDC, qui assurent près de 40% du budget total du projet PADAT. La réforme du MAEP qui assure la tutelle des projets du PNIASA doit être parachevée car il se pose un réel problème organisationnel. Les ressources humaines ne suivent pas toujours en nombre et qualité, s'ajoute à cela une incohérence dans la chaine de commandement</w:t>
            </w:r>
            <w:r w:rsidR="00B10011">
              <w:rPr>
                <w:rFonts w:asciiTheme="minorHAnsi" w:hAnsiTheme="minorHAnsi"/>
                <w:highlight w:val="yellow"/>
                <w:lang w:val="fr-FR"/>
              </w:rPr>
              <w:t>,</w:t>
            </w:r>
            <w:r w:rsidRPr="004A2528">
              <w:rPr>
                <w:rFonts w:asciiTheme="minorHAnsi" w:hAnsiTheme="minorHAnsi"/>
                <w:highlight w:val="yellow"/>
                <w:lang w:val="fr-FR"/>
              </w:rPr>
              <w:t xml:space="preserve"> qui portent préjudice et </w:t>
            </w:r>
            <w:r w:rsidR="00B10011">
              <w:rPr>
                <w:rFonts w:asciiTheme="minorHAnsi" w:hAnsiTheme="minorHAnsi"/>
                <w:highlight w:val="yellow"/>
                <w:lang w:val="fr-FR"/>
              </w:rPr>
              <w:t xml:space="preserve">à </w:t>
            </w:r>
            <w:r w:rsidRPr="004A2528">
              <w:rPr>
                <w:rFonts w:asciiTheme="minorHAnsi" w:hAnsiTheme="minorHAnsi"/>
                <w:highlight w:val="yellow"/>
                <w:lang w:val="fr-FR"/>
              </w:rPr>
              <w:t>l'application et au suivi des recommandations des missions de supervision et d'appui à la mise en œuvre des projets.</w:t>
            </w:r>
          </w:p>
          <w:p w:rsidR="007706E1" w:rsidRPr="002B7E91" w:rsidRDefault="007706E1" w:rsidP="007706E1">
            <w:pPr>
              <w:spacing w:line="360" w:lineRule="auto"/>
              <w:jc w:val="both"/>
              <w:rPr>
                <w:rFonts w:asciiTheme="minorHAnsi" w:hAnsiTheme="minorHAnsi"/>
                <w:highlight w:val="yellow"/>
                <w:lang w:val="fr-FR"/>
              </w:rPr>
            </w:pPr>
            <w:r w:rsidRPr="002B7E91">
              <w:rPr>
                <w:rFonts w:asciiTheme="minorHAnsi" w:hAnsiTheme="minorHAnsi"/>
                <w:highlight w:val="yellow"/>
                <w:lang w:val="fr-FR"/>
              </w:rPr>
              <w:t xml:space="preserve">La stratégie nationale PNIASA est la base pour tous les acteurs principaux de l’investissement dans le secteur agricole. Même s’il reste encore à rallier tous les acteurs bilatéraux dans cette logique.  </w:t>
            </w:r>
          </w:p>
          <w:p w:rsidR="007706E1" w:rsidRPr="002B7E91" w:rsidRDefault="007706E1" w:rsidP="007706E1">
            <w:pPr>
              <w:spacing w:line="360" w:lineRule="auto"/>
              <w:jc w:val="both"/>
              <w:rPr>
                <w:rFonts w:asciiTheme="minorHAnsi" w:hAnsiTheme="minorHAnsi"/>
                <w:highlight w:val="yellow"/>
                <w:lang w:val="fr-FR"/>
              </w:rPr>
            </w:pPr>
            <w:r w:rsidRPr="002B7E91">
              <w:rPr>
                <w:rFonts w:asciiTheme="minorHAnsi" w:hAnsiTheme="minorHAnsi"/>
                <w:highlight w:val="yellow"/>
                <w:lang w:val="fr-FR"/>
              </w:rPr>
              <w:t xml:space="preserve">Les acteurs/ investisseurs privés ne font pas encore partie de cette stratégie. De plus, il y a peu ou pas de processus de planification participative avec les bénéficiaires de la société civile du PNIASA.  </w:t>
            </w:r>
          </w:p>
          <w:p w:rsidR="007706E1" w:rsidRPr="002B7E91" w:rsidRDefault="007706E1" w:rsidP="007706E1">
            <w:pPr>
              <w:spacing w:line="360" w:lineRule="auto"/>
              <w:jc w:val="both"/>
              <w:rPr>
                <w:rFonts w:asciiTheme="minorHAnsi" w:hAnsiTheme="minorHAnsi"/>
                <w:highlight w:val="yellow"/>
                <w:lang w:val="fr-FR"/>
              </w:rPr>
            </w:pPr>
            <w:r w:rsidRPr="002B7E91">
              <w:rPr>
                <w:rFonts w:asciiTheme="minorHAnsi" w:hAnsiTheme="minorHAnsi"/>
                <w:highlight w:val="yellow"/>
                <w:lang w:val="fr-FR"/>
              </w:rPr>
              <w:t>L’Allemagne est en train d’identifier des d’alliances pour l’investissement surtout avec les partenaires européens représentés au Togo.</w:t>
            </w:r>
          </w:p>
          <w:p w:rsidR="007706E1" w:rsidRDefault="007706E1" w:rsidP="00A50867">
            <w:pPr>
              <w:spacing w:line="360" w:lineRule="auto"/>
              <w:jc w:val="both"/>
              <w:rPr>
                <w:rFonts w:asciiTheme="minorHAnsi" w:hAnsiTheme="minorHAnsi"/>
                <w:highlight w:val="yellow"/>
                <w:lang w:val="fr-FR"/>
              </w:rPr>
            </w:pPr>
          </w:p>
          <w:p w:rsidR="00A50867" w:rsidRPr="00300E4A" w:rsidRDefault="00A50867" w:rsidP="0072722E">
            <w:pPr>
              <w:spacing w:line="360" w:lineRule="auto"/>
              <w:jc w:val="both"/>
              <w:rPr>
                <w:rFonts w:asciiTheme="minorHAnsi" w:hAnsiTheme="minorHAnsi"/>
                <w:lang w:val="fr-FR"/>
              </w:rPr>
            </w:pPr>
          </w:p>
        </w:tc>
        <w:tc>
          <w:tcPr>
            <w:tcW w:w="2070" w:type="dxa"/>
            <w:vMerge/>
          </w:tcPr>
          <w:p w:rsidR="00F35C28" w:rsidRPr="00300E4A" w:rsidRDefault="00F35C28" w:rsidP="00F35C28">
            <w:pPr>
              <w:pStyle w:val="Titre2"/>
              <w:spacing w:line="360" w:lineRule="auto"/>
              <w:outlineLvl w:val="1"/>
              <w:rPr>
                <w:rFonts w:asciiTheme="minorHAnsi" w:hAnsiTheme="minorHAnsi"/>
                <w:lang w:val="fr-FR"/>
              </w:rPr>
            </w:pPr>
          </w:p>
        </w:tc>
      </w:tr>
      <w:tr w:rsidR="00F35C28" w:rsidRPr="002B7E91" w:rsidTr="005E6AEB">
        <w:trPr>
          <w:trHeight w:val="719"/>
        </w:trPr>
        <w:tc>
          <w:tcPr>
            <w:tcW w:w="7578" w:type="dxa"/>
            <w:shd w:val="clear" w:color="auto" w:fill="DBE5F1" w:themeFill="accent1" w:themeFillTint="33"/>
          </w:tcPr>
          <w:p w:rsidR="00F35C28" w:rsidRPr="005E6AEB" w:rsidRDefault="00F35C28" w:rsidP="005E6AEB">
            <w:pPr>
              <w:pStyle w:val="Paragraphedeliste"/>
              <w:spacing w:line="360" w:lineRule="auto"/>
              <w:ind w:left="0"/>
              <w:jc w:val="both"/>
              <w:rPr>
                <w:rFonts w:asciiTheme="minorHAnsi" w:hAnsiTheme="minorHAnsi"/>
                <w:b/>
                <w:lang w:val="fr-FR"/>
              </w:rPr>
            </w:pPr>
            <w:r w:rsidRPr="005E6AEB">
              <w:rPr>
                <w:rFonts w:asciiTheme="minorHAnsi" w:hAnsiTheme="minorHAnsi"/>
                <w:b/>
                <w:lang w:val="fr-FR"/>
              </w:rPr>
              <w:lastRenderedPageBreak/>
              <w:t xml:space="preserve">4. </w:t>
            </w:r>
            <w:r w:rsidR="00AA67BD" w:rsidRPr="005E6AEB">
              <w:rPr>
                <w:rFonts w:asciiTheme="minorHAnsi" w:hAnsiTheme="minorHAnsi"/>
                <w:b/>
                <w:lang w:val="fr-FR"/>
              </w:rPr>
              <w:t xml:space="preserve">Comment évaluez-vous les progrès que le pays et les bailleurs de fonds ont </w:t>
            </w:r>
            <w:r w:rsidR="005E6AEB">
              <w:rPr>
                <w:rFonts w:asciiTheme="minorHAnsi" w:hAnsiTheme="minorHAnsi"/>
                <w:b/>
                <w:lang w:val="fr-FR"/>
              </w:rPr>
              <w:t>réalisés</w:t>
            </w:r>
            <w:r w:rsidR="00AA67BD" w:rsidRPr="005E6AEB">
              <w:rPr>
                <w:rFonts w:asciiTheme="minorHAnsi" w:hAnsiTheme="minorHAnsi"/>
                <w:b/>
                <w:lang w:val="fr-FR"/>
              </w:rPr>
              <w:t xml:space="preserve"> </w:t>
            </w:r>
            <w:r w:rsidR="005E6AEB">
              <w:rPr>
                <w:rFonts w:asciiTheme="minorHAnsi" w:hAnsiTheme="minorHAnsi"/>
                <w:b/>
                <w:lang w:val="fr-FR"/>
              </w:rPr>
              <w:t>au niveau de</w:t>
            </w:r>
            <w:r w:rsidR="00AA67BD" w:rsidRPr="005E6AEB">
              <w:rPr>
                <w:rFonts w:asciiTheme="minorHAnsi" w:hAnsiTheme="minorHAnsi"/>
                <w:b/>
                <w:lang w:val="fr-FR"/>
              </w:rPr>
              <w:t xml:space="preserve"> ​​</w:t>
            </w:r>
            <w:r w:rsidR="005E6AEB">
              <w:rPr>
                <w:rFonts w:asciiTheme="minorHAnsi" w:hAnsiTheme="minorHAnsi"/>
                <w:b/>
                <w:lang w:val="fr-FR"/>
              </w:rPr>
              <w:t xml:space="preserve">la mise en œuvre, du suivi-évaluation </w:t>
            </w:r>
            <w:r w:rsidR="00AA67BD" w:rsidRPr="005E6AEB">
              <w:rPr>
                <w:rFonts w:asciiTheme="minorHAnsi" w:hAnsiTheme="minorHAnsi"/>
                <w:b/>
                <w:lang w:val="fr-FR"/>
              </w:rPr>
              <w:t>d</w:t>
            </w:r>
            <w:r w:rsidR="00D773EC">
              <w:rPr>
                <w:rFonts w:asciiTheme="minorHAnsi" w:hAnsiTheme="minorHAnsi"/>
                <w:b/>
                <w:lang w:val="fr-FR"/>
              </w:rPr>
              <w:t>es</w:t>
            </w:r>
            <w:r w:rsidR="00AA67BD" w:rsidRPr="005E6AEB">
              <w:rPr>
                <w:rFonts w:asciiTheme="minorHAnsi" w:hAnsiTheme="minorHAnsi"/>
                <w:b/>
                <w:lang w:val="fr-FR"/>
              </w:rPr>
              <w:t xml:space="preserve"> programme</w:t>
            </w:r>
            <w:r w:rsidR="00D773EC">
              <w:rPr>
                <w:rFonts w:asciiTheme="minorHAnsi" w:hAnsiTheme="minorHAnsi"/>
                <w:b/>
                <w:lang w:val="fr-FR"/>
              </w:rPr>
              <w:t>s</w:t>
            </w:r>
            <w:r w:rsidR="008318A8" w:rsidRPr="005E6AEB">
              <w:rPr>
                <w:rFonts w:asciiTheme="minorHAnsi" w:hAnsiTheme="minorHAnsi"/>
                <w:b/>
                <w:lang w:val="fr-FR"/>
              </w:rPr>
              <w:t xml:space="preserve">, et </w:t>
            </w:r>
            <w:r w:rsidR="00D773EC">
              <w:rPr>
                <w:rFonts w:asciiTheme="minorHAnsi" w:hAnsiTheme="minorHAnsi"/>
                <w:b/>
                <w:lang w:val="fr-FR"/>
              </w:rPr>
              <w:t>du</w:t>
            </w:r>
            <w:r w:rsidR="00D773EC" w:rsidRPr="005E6AEB">
              <w:rPr>
                <w:rFonts w:asciiTheme="minorHAnsi" w:hAnsiTheme="minorHAnsi"/>
                <w:b/>
                <w:lang w:val="fr-FR"/>
              </w:rPr>
              <w:t xml:space="preserve"> </w:t>
            </w:r>
            <w:r w:rsidR="008318A8" w:rsidRPr="005E6AEB">
              <w:rPr>
                <w:rFonts w:asciiTheme="minorHAnsi" w:hAnsiTheme="minorHAnsi"/>
                <w:b/>
                <w:lang w:val="fr-FR"/>
              </w:rPr>
              <w:t xml:space="preserve">système </w:t>
            </w:r>
            <w:r w:rsidR="005E6AEB">
              <w:rPr>
                <w:rFonts w:asciiTheme="minorHAnsi" w:hAnsiTheme="minorHAnsi"/>
                <w:b/>
                <w:lang w:val="fr-FR"/>
              </w:rPr>
              <w:t>d’évaluation</w:t>
            </w:r>
            <w:r w:rsidR="00AA67BD" w:rsidRPr="005E6AEB">
              <w:rPr>
                <w:rFonts w:asciiTheme="minorHAnsi" w:hAnsiTheme="minorHAnsi"/>
                <w:b/>
                <w:lang w:val="fr-FR"/>
              </w:rPr>
              <w:t xml:space="preserve"> par les pairs ?</w:t>
            </w:r>
          </w:p>
          <w:p w:rsidR="00F35C28" w:rsidRPr="005E6AEB" w:rsidRDefault="00F35C28" w:rsidP="005E6AEB">
            <w:pPr>
              <w:spacing w:line="360" w:lineRule="auto"/>
              <w:jc w:val="both"/>
              <w:rPr>
                <w:rFonts w:asciiTheme="minorHAnsi" w:hAnsiTheme="minorHAnsi"/>
                <w:b/>
                <w:lang w:val="fr-FR"/>
              </w:rPr>
            </w:pPr>
          </w:p>
        </w:tc>
        <w:tc>
          <w:tcPr>
            <w:tcW w:w="2070" w:type="dxa"/>
            <w:vMerge w:val="restart"/>
          </w:tcPr>
          <w:p w:rsidR="00F35C28" w:rsidRPr="00300E4A" w:rsidRDefault="00F35C28" w:rsidP="00F35C28">
            <w:pPr>
              <w:spacing w:line="360" w:lineRule="auto"/>
              <w:rPr>
                <w:rFonts w:asciiTheme="minorHAnsi" w:hAnsiTheme="minorHAnsi"/>
                <w:lang w:val="fr-FR"/>
              </w:rPr>
            </w:pPr>
          </w:p>
        </w:tc>
      </w:tr>
      <w:tr w:rsidR="00F35C28" w:rsidRPr="002B7E91" w:rsidTr="005E6AEB">
        <w:trPr>
          <w:trHeight w:val="1705"/>
        </w:trPr>
        <w:tc>
          <w:tcPr>
            <w:tcW w:w="7578" w:type="dxa"/>
          </w:tcPr>
          <w:p w:rsidR="00F35C28" w:rsidRPr="00300E4A" w:rsidRDefault="008318A8" w:rsidP="005E6AEB">
            <w:pPr>
              <w:spacing w:line="360" w:lineRule="auto"/>
              <w:jc w:val="both"/>
              <w:rPr>
                <w:rFonts w:asciiTheme="minorHAnsi" w:hAnsiTheme="minorHAnsi"/>
                <w:lang w:val="fr-FR"/>
              </w:rPr>
            </w:pPr>
            <w:r w:rsidRPr="00300E4A">
              <w:rPr>
                <w:rFonts w:asciiTheme="minorHAnsi" w:hAnsiTheme="minorHAnsi"/>
                <w:u w:val="single"/>
                <w:lang w:val="fr-FR"/>
              </w:rPr>
              <w:t xml:space="preserve">Explicatif </w:t>
            </w:r>
            <w:r w:rsidR="00F35C28" w:rsidRPr="00300E4A">
              <w:rPr>
                <w:rFonts w:asciiTheme="minorHAnsi" w:hAnsiTheme="minorHAnsi"/>
                <w:lang w:val="fr-FR"/>
              </w:rPr>
              <w:t>:</w:t>
            </w:r>
          </w:p>
          <w:p w:rsidR="00F35C28" w:rsidRPr="00300E4A" w:rsidRDefault="008318A8" w:rsidP="005E6AEB">
            <w:pPr>
              <w:spacing w:line="360" w:lineRule="auto"/>
              <w:jc w:val="both"/>
              <w:rPr>
                <w:rFonts w:asciiTheme="minorHAnsi" w:hAnsiTheme="minorHAnsi"/>
                <w:lang w:val="fr-FR"/>
              </w:rPr>
            </w:pPr>
            <w:r w:rsidRPr="00300E4A">
              <w:rPr>
                <w:lang w:val="fr-FR"/>
              </w:rPr>
              <w:t xml:space="preserve">Les possibilités de collaboration entre les </w:t>
            </w:r>
            <w:r w:rsidR="005E6AEB">
              <w:rPr>
                <w:lang w:val="fr-FR"/>
              </w:rPr>
              <w:t>bailleurs de fonds</w:t>
            </w:r>
            <w:r w:rsidRPr="00300E4A">
              <w:rPr>
                <w:lang w:val="fr-FR"/>
              </w:rPr>
              <w:t xml:space="preserve"> et le pays sur la mise en œuvre du programme, </w:t>
            </w:r>
            <w:r w:rsidR="005E6AEB">
              <w:rPr>
                <w:lang w:val="fr-FR"/>
              </w:rPr>
              <w:t>le S &amp; E</w:t>
            </w:r>
            <w:r w:rsidRPr="00300E4A">
              <w:rPr>
                <w:lang w:val="fr-FR"/>
              </w:rPr>
              <w:t xml:space="preserve"> et le système d'examen par les pairs comprennent l'établissement de processus harmonisés pour soutenir la </w:t>
            </w:r>
            <w:r w:rsidRPr="00300E4A">
              <w:rPr>
                <w:lang w:val="fr-FR"/>
              </w:rPr>
              <w:lastRenderedPageBreak/>
              <w:t>conception du programme et la réforme des politiques</w:t>
            </w:r>
            <w:r w:rsidR="005E6AEB">
              <w:rPr>
                <w:lang w:val="fr-FR"/>
              </w:rPr>
              <w:t> ;</w:t>
            </w:r>
            <w:r w:rsidRPr="00300E4A">
              <w:rPr>
                <w:lang w:val="fr-FR"/>
              </w:rPr>
              <w:t xml:space="preserve"> l'identification des actions et des ressources pour aider à </w:t>
            </w:r>
            <w:r w:rsidR="005E6AEB">
              <w:rPr>
                <w:lang w:val="fr-FR"/>
              </w:rPr>
              <w:t>la mise en œuvre</w:t>
            </w:r>
            <w:r w:rsidR="000917B3">
              <w:rPr>
                <w:lang w:val="fr-FR"/>
              </w:rPr>
              <w:t xml:space="preserve"> </w:t>
            </w:r>
            <w:r w:rsidR="000917B3" w:rsidRPr="00300E4A">
              <w:rPr>
                <w:lang w:val="fr-FR"/>
              </w:rPr>
              <w:t>immédiates</w:t>
            </w:r>
            <w:r w:rsidR="005E6AEB">
              <w:rPr>
                <w:lang w:val="fr-FR"/>
              </w:rPr>
              <w:t xml:space="preserve"> d</w:t>
            </w:r>
            <w:r w:rsidRPr="00300E4A">
              <w:rPr>
                <w:lang w:val="fr-FR"/>
              </w:rPr>
              <w:t xml:space="preserve">es priorités soulignées lors de la table ronde et l'accord sur un calendrier précis </w:t>
            </w:r>
            <w:r w:rsidR="005E6AEB">
              <w:rPr>
                <w:lang w:val="fr-FR"/>
              </w:rPr>
              <w:t xml:space="preserve">sur </w:t>
            </w:r>
            <w:r w:rsidR="000917B3">
              <w:rPr>
                <w:lang w:val="fr-FR"/>
              </w:rPr>
              <w:t>leur exécution</w:t>
            </w:r>
            <w:r w:rsidR="005E6AEB">
              <w:rPr>
                <w:lang w:val="fr-FR"/>
              </w:rPr>
              <w:t> ;</w:t>
            </w:r>
            <w:r w:rsidRPr="00300E4A">
              <w:rPr>
                <w:lang w:val="fr-FR"/>
              </w:rPr>
              <w:t xml:space="preserve"> l'examen et l'alignement des programmes des bailleurs de fonds actuels</w:t>
            </w:r>
            <w:r w:rsidR="005E6AEB">
              <w:rPr>
                <w:lang w:val="fr-FR"/>
              </w:rPr>
              <w:t xml:space="preserve"> </w:t>
            </w:r>
            <w:r w:rsidRPr="00300E4A">
              <w:rPr>
                <w:lang w:val="fr-FR"/>
              </w:rPr>
              <w:t xml:space="preserve">(et d'autres investissements du gouvernement) avec les priorités du PDDAA et l'identification des lacunes de financement et des possibilités de soutien supplémentaire ; </w:t>
            </w:r>
            <w:r w:rsidR="005E6AEB">
              <w:rPr>
                <w:lang w:val="fr-FR"/>
              </w:rPr>
              <w:t xml:space="preserve">les travaux </w:t>
            </w:r>
            <w:r w:rsidRPr="00300E4A">
              <w:rPr>
                <w:lang w:val="fr-FR"/>
              </w:rPr>
              <w:t xml:space="preserve">avec les parties prenantes du PDDAA </w:t>
            </w:r>
            <w:r w:rsidR="005E6AEB">
              <w:rPr>
                <w:lang w:val="fr-FR"/>
              </w:rPr>
              <w:t>pendant</w:t>
            </w:r>
            <w:r w:rsidRPr="00300E4A">
              <w:rPr>
                <w:lang w:val="fr-FR"/>
              </w:rPr>
              <w:t xml:space="preserve"> l’élaboration des programmes d'investissement détaillés et chiffrés ; l'identification des possibilités d'utilis</w:t>
            </w:r>
            <w:r w:rsidR="00DA7E8F" w:rsidRPr="00300E4A">
              <w:rPr>
                <w:lang w:val="fr-FR"/>
              </w:rPr>
              <w:t>ation</w:t>
            </w:r>
            <w:r w:rsidRPr="00300E4A">
              <w:rPr>
                <w:lang w:val="fr-FR"/>
              </w:rPr>
              <w:t xml:space="preserve"> des fonds (publics) des donateurs </w:t>
            </w:r>
            <w:r w:rsidR="00DA7E8F" w:rsidRPr="00300E4A">
              <w:rPr>
                <w:lang w:val="fr-FR"/>
              </w:rPr>
              <w:t xml:space="preserve">au profit du financement </w:t>
            </w:r>
            <w:r w:rsidRPr="00300E4A">
              <w:rPr>
                <w:lang w:val="fr-FR"/>
              </w:rPr>
              <w:t>du secteur privé pour l'agriculture grâce à d</w:t>
            </w:r>
            <w:r w:rsidR="00DA7E8F" w:rsidRPr="00300E4A">
              <w:rPr>
                <w:lang w:val="fr-FR"/>
              </w:rPr>
              <w:t xml:space="preserve">es partenariats public-privé ; l'identification des possibilités </w:t>
            </w:r>
            <w:r w:rsidRPr="00300E4A">
              <w:rPr>
                <w:lang w:val="fr-FR"/>
              </w:rPr>
              <w:t>d'a</w:t>
            </w:r>
            <w:r w:rsidR="00DA7E8F" w:rsidRPr="00300E4A">
              <w:rPr>
                <w:lang w:val="fr-FR"/>
              </w:rPr>
              <w:t>mélioration le climat des affaires</w:t>
            </w:r>
            <w:r w:rsidRPr="00300E4A">
              <w:rPr>
                <w:lang w:val="fr-FR"/>
              </w:rPr>
              <w:t>, le développement d'un mécanisme de coordination,</w:t>
            </w:r>
            <w:r w:rsidR="00DA7E8F" w:rsidRPr="00300E4A">
              <w:rPr>
                <w:lang w:val="fr-FR"/>
              </w:rPr>
              <w:t xml:space="preserve"> le financement pluriannuel des programmes d'investissement du PDDAA par les bailleurs</w:t>
            </w:r>
            <w:r w:rsidR="005E6AEB">
              <w:rPr>
                <w:lang w:val="fr-FR"/>
              </w:rPr>
              <w:t xml:space="preserve"> de fonds</w:t>
            </w:r>
            <w:r w:rsidR="00DA7E8F" w:rsidRPr="00300E4A">
              <w:rPr>
                <w:lang w:val="fr-FR"/>
              </w:rPr>
              <w:t xml:space="preserve"> et le gouvernement</w:t>
            </w:r>
            <w:r w:rsidR="005E6AEB">
              <w:rPr>
                <w:lang w:val="fr-FR"/>
              </w:rPr>
              <w:t xml:space="preserve"> </w:t>
            </w:r>
            <w:r w:rsidR="00DA7E8F" w:rsidRPr="00300E4A">
              <w:rPr>
                <w:lang w:val="fr-FR"/>
              </w:rPr>
              <w:t>; la promotion de la revue</w:t>
            </w:r>
            <w:r w:rsidRPr="00300E4A">
              <w:rPr>
                <w:lang w:val="fr-FR"/>
              </w:rPr>
              <w:t xml:space="preserve"> du PDDAA par les pairs </w:t>
            </w:r>
            <w:r w:rsidR="00DA7E8F" w:rsidRPr="00300E4A">
              <w:rPr>
                <w:lang w:val="fr-FR"/>
              </w:rPr>
              <w:t xml:space="preserve">pour évaluer </w:t>
            </w:r>
            <w:r w:rsidR="005E6AEB">
              <w:rPr>
                <w:lang w:val="fr-FR"/>
              </w:rPr>
              <w:t>les progrès réalisés.</w:t>
            </w:r>
          </w:p>
          <w:p w:rsidR="00F35C28" w:rsidRPr="00300E4A" w:rsidRDefault="00F35C28" w:rsidP="005E6AEB">
            <w:pPr>
              <w:spacing w:line="360" w:lineRule="auto"/>
              <w:jc w:val="both"/>
              <w:rPr>
                <w:rFonts w:asciiTheme="minorHAnsi" w:hAnsiTheme="minorHAnsi"/>
                <w:lang w:val="fr-FR"/>
              </w:rPr>
            </w:pPr>
          </w:p>
          <w:p w:rsidR="00DA7E8F" w:rsidRPr="00300E4A" w:rsidRDefault="000917B3" w:rsidP="003B39DD">
            <w:pPr>
              <w:spacing w:line="360" w:lineRule="auto"/>
              <w:jc w:val="both"/>
              <w:rPr>
                <w:rFonts w:asciiTheme="minorHAnsi" w:hAnsiTheme="minorHAnsi"/>
                <w:lang w:val="fr-FR"/>
              </w:rPr>
            </w:pPr>
            <w:r w:rsidRPr="00300E4A">
              <w:rPr>
                <w:lang w:val="fr-FR"/>
              </w:rPr>
              <w:t xml:space="preserve">En classant les progrès </w:t>
            </w:r>
            <w:r>
              <w:rPr>
                <w:lang w:val="fr-FR"/>
              </w:rPr>
              <w:t xml:space="preserve">réalisés au niveau </w:t>
            </w:r>
            <w:r w:rsidRPr="00300E4A">
              <w:rPr>
                <w:lang w:val="fr-FR"/>
              </w:rPr>
              <w:t>de</w:t>
            </w:r>
            <w:r>
              <w:rPr>
                <w:lang w:val="fr-FR"/>
              </w:rPr>
              <w:t xml:space="preserve"> la</w:t>
            </w:r>
            <w:r w:rsidRPr="00300E4A">
              <w:rPr>
                <w:lang w:val="fr-FR"/>
              </w:rPr>
              <w:t xml:space="preserve"> </w:t>
            </w:r>
            <w:r>
              <w:rPr>
                <w:lang w:val="fr-FR"/>
              </w:rPr>
              <w:t xml:space="preserve">mise en œuvre du programme, du S &amp; E et du système </w:t>
            </w:r>
            <w:r w:rsidR="004D3E07">
              <w:rPr>
                <w:lang w:val="fr-FR"/>
              </w:rPr>
              <w:t>d’é</w:t>
            </w:r>
            <w:r>
              <w:rPr>
                <w:lang w:val="fr-FR"/>
              </w:rPr>
              <w:t>valuation par les pairs</w:t>
            </w:r>
            <w:r w:rsidRPr="00300E4A">
              <w:rPr>
                <w:lang w:val="fr-FR"/>
              </w:rPr>
              <w:t xml:space="preserve">, veuillez </w:t>
            </w:r>
            <w:r>
              <w:rPr>
                <w:lang w:val="fr-FR"/>
              </w:rPr>
              <w:t>indiquer les</w:t>
            </w:r>
            <w:r w:rsidRPr="00300E4A">
              <w:rPr>
                <w:lang w:val="fr-FR"/>
              </w:rPr>
              <w:t xml:space="preserve"> programmes et </w:t>
            </w:r>
            <w:r>
              <w:rPr>
                <w:lang w:val="fr-FR"/>
              </w:rPr>
              <w:t>l</w:t>
            </w:r>
            <w:r w:rsidRPr="00300E4A">
              <w:rPr>
                <w:lang w:val="fr-FR"/>
              </w:rPr>
              <w:t>es p</w:t>
            </w:r>
            <w:r>
              <w:rPr>
                <w:lang w:val="fr-FR"/>
              </w:rPr>
              <w:t>olitiques que vous avez formulés et mis</w:t>
            </w:r>
            <w:r w:rsidRPr="00300E4A">
              <w:rPr>
                <w:lang w:val="fr-FR"/>
              </w:rPr>
              <w:t xml:space="preserve"> en œuvre, les difficultés et les défis que vous avez rencontrés </w:t>
            </w:r>
            <w:r>
              <w:rPr>
                <w:lang w:val="fr-FR"/>
              </w:rPr>
              <w:t>ainsi que les</w:t>
            </w:r>
            <w:r w:rsidRPr="00300E4A">
              <w:rPr>
                <w:lang w:val="fr-FR"/>
              </w:rPr>
              <w:t xml:space="preserve"> succès que vous avez eus </w:t>
            </w:r>
            <w:r>
              <w:rPr>
                <w:lang w:val="fr-FR"/>
              </w:rPr>
              <w:t>en surmontant les obstacles</w:t>
            </w:r>
            <w:r w:rsidR="003D6685">
              <w:rPr>
                <w:lang w:val="fr-FR"/>
              </w:rPr>
              <w:t>.</w:t>
            </w:r>
          </w:p>
        </w:tc>
        <w:tc>
          <w:tcPr>
            <w:tcW w:w="2070" w:type="dxa"/>
            <w:vMerge/>
          </w:tcPr>
          <w:p w:rsidR="00F35C28" w:rsidRPr="00300E4A" w:rsidRDefault="00F35C28" w:rsidP="00F35C28">
            <w:pPr>
              <w:spacing w:line="360" w:lineRule="auto"/>
              <w:rPr>
                <w:rFonts w:asciiTheme="minorHAnsi" w:hAnsiTheme="minorHAnsi"/>
                <w:lang w:val="fr-FR"/>
              </w:rPr>
            </w:pPr>
          </w:p>
        </w:tc>
      </w:tr>
      <w:tr w:rsidR="00F35C28" w:rsidRPr="002B7E91" w:rsidTr="005E6AEB">
        <w:trPr>
          <w:trHeight w:val="1827"/>
        </w:trPr>
        <w:tc>
          <w:tcPr>
            <w:tcW w:w="7578" w:type="dxa"/>
          </w:tcPr>
          <w:p w:rsidR="00F35C28" w:rsidRDefault="00DA7E8F" w:rsidP="005E6AEB">
            <w:pPr>
              <w:spacing w:line="360" w:lineRule="auto"/>
              <w:jc w:val="both"/>
              <w:rPr>
                <w:rFonts w:asciiTheme="minorHAnsi" w:hAnsiTheme="minorHAnsi"/>
                <w:lang w:val="fr-FR"/>
              </w:rPr>
            </w:pPr>
            <w:r w:rsidRPr="00300E4A">
              <w:rPr>
                <w:lang w:val="fr-FR"/>
              </w:rPr>
              <w:lastRenderedPageBreak/>
              <w:t xml:space="preserve">Observations et précisions de l'équipe de pays </w:t>
            </w:r>
            <w:r w:rsidRPr="00300E4A">
              <w:rPr>
                <w:rFonts w:asciiTheme="minorHAnsi" w:hAnsiTheme="minorHAnsi"/>
                <w:lang w:val="fr-FR"/>
              </w:rPr>
              <w:t>:</w:t>
            </w:r>
          </w:p>
          <w:p w:rsidR="004A2528" w:rsidRDefault="004A2528" w:rsidP="005E6AEB">
            <w:pPr>
              <w:spacing w:line="360" w:lineRule="auto"/>
              <w:jc w:val="both"/>
              <w:rPr>
                <w:rFonts w:asciiTheme="minorHAnsi" w:hAnsiTheme="minorHAnsi"/>
                <w:highlight w:val="yellow"/>
                <w:lang w:val="fr-FR"/>
              </w:rPr>
            </w:pPr>
            <w:r w:rsidRPr="00501EF8">
              <w:rPr>
                <w:rFonts w:asciiTheme="minorHAnsi" w:hAnsiTheme="minorHAnsi"/>
                <w:highlight w:val="yellow"/>
                <w:lang w:val="fr-FR"/>
              </w:rPr>
              <w:t xml:space="preserve">En matière de suivi évaluation, des missions conjointes « Gouvernement et PTF » sont organisées tous les 6 mois, </w:t>
            </w:r>
            <w:r w:rsidR="00501EF8" w:rsidRPr="00501EF8">
              <w:rPr>
                <w:rFonts w:asciiTheme="minorHAnsi" w:hAnsiTheme="minorHAnsi"/>
                <w:highlight w:val="yellow"/>
                <w:lang w:val="fr-FR"/>
              </w:rPr>
              <w:t>en vue</w:t>
            </w:r>
            <w:r w:rsidRPr="00501EF8">
              <w:rPr>
                <w:rFonts w:asciiTheme="minorHAnsi" w:hAnsiTheme="minorHAnsi"/>
                <w:highlight w:val="yellow"/>
                <w:lang w:val="fr-FR"/>
              </w:rPr>
              <w:t xml:space="preserve"> de mesurer les progrès réaliser, de déceler les disfonctionnements et de proposer des mesures correctives.</w:t>
            </w:r>
          </w:p>
          <w:p w:rsidR="00B10011" w:rsidRDefault="00B10011" w:rsidP="005E6AEB">
            <w:pPr>
              <w:spacing w:line="360" w:lineRule="auto"/>
              <w:jc w:val="both"/>
              <w:rPr>
                <w:rFonts w:asciiTheme="minorHAnsi" w:hAnsiTheme="minorHAnsi"/>
                <w:highlight w:val="yellow"/>
                <w:lang w:val="fr-FR"/>
              </w:rPr>
            </w:pPr>
          </w:p>
          <w:p w:rsidR="00501EF8" w:rsidRPr="00501EF8" w:rsidRDefault="00B10011" w:rsidP="005E6AEB">
            <w:pPr>
              <w:spacing w:line="360" w:lineRule="auto"/>
              <w:jc w:val="both"/>
              <w:rPr>
                <w:rFonts w:asciiTheme="minorHAnsi" w:hAnsiTheme="minorHAnsi"/>
                <w:highlight w:val="yellow"/>
                <w:lang w:val="fr-FR"/>
              </w:rPr>
            </w:pPr>
            <w:r w:rsidRPr="00B10011">
              <w:rPr>
                <w:rFonts w:asciiTheme="minorHAnsi" w:hAnsiTheme="minorHAnsi"/>
                <w:highlight w:val="yellow"/>
                <w:lang w:val="fr-FR"/>
              </w:rPr>
              <w:t xml:space="preserve">Le TOGO a appelé de ses vœux l'adoption progressive de l'approche sectorielle, il y a des jalons qui sont posés mais beaucoup reste à faire, notamment en terme de </w:t>
            </w:r>
            <w:r w:rsidRPr="00B10011">
              <w:rPr>
                <w:rFonts w:asciiTheme="minorHAnsi" w:hAnsiTheme="minorHAnsi"/>
                <w:highlight w:val="yellow"/>
                <w:lang w:val="fr-FR"/>
              </w:rPr>
              <w:lastRenderedPageBreak/>
              <w:t>suivi-évaluation sectoriel qui n'est pas encore achevé. L'Assistance technique internationale qui devait là aussi appuyer le pays dans ce sens a failli dans sa mission. Il manque le dispositif de suivi évaluation et beaucoup de confusion dans les outils et dans les rôles et responsabilités des différents acteurs. Pour le moment les projets ont des systèmes de suivi évaluation qui leur sont propres et n'arrivent pas à trouver les passerelles avec le suivi sectoriel. Il y a lieu de revisiter l'existant, d'identifier les chainons manquants et de combler le gap. Le FIDA est prêt à accompagner le Gouvernement du Togo dans ce processus, en complément de ce que la Banque Mondiale fait dans le sous-programme 5 du PNIASA</w:t>
            </w:r>
          </w:p>
          <w:p w:rsidR="004A2528" w:rsidRPr="00300E4A" w:rsidRDefault="00501EF8" w:rsidP="00B10011">
            <w:pPr>
              <w:spacing w:line="360" w:lineRule="auto"/>
              <w:jc w:val="both"/>
              <w:rPr>
                <w:rFonts w:asciiTheme="minorHAnsi" w:hAnsiTheme="minorHAnsi"/>
                <w:lang w:val="fr-FR"/>
              </w:rPr>
            </w:pPr>
            <w:r>
              <w:rPr>
                <w:rFonts w:asciiTheme="minorHAnsi" w:hAnsiTheme="minorHAnsi"/>
                <w:highlight w:val="yellow"/>
                <w:lang w:val="fr-FR"/>
              </w:rPr>
              <w:t>En ce qui concerne le</w:t>
            </w:r>
            <w:r w:rsidR="004A2528" w:rsidRPr="004A2528">
              <w:rPr>
                <w:rFonts w:asciiTheme="minorHAnsi" w:hAnsiTheme="minorHAnsi"/>
                <w:highlight w:val="yellow"/>
                <w:lang w:val="fr-FR"/>
              </w:rPr>
              <w:t xml:space="preserve"> système d’évaluation par les pairs, l’organe national en charge </w:t>
            </w:r>
            <w:r>
              <w:rPr>
                <w:rFonts w:asciiTheme="minorHAnsi" w:hAnsiTheme="minorHAnsi"/>
                <w:highlight w:val="yellow"/>
                <w:lang w:val="fr-FR"/>
              </w:rPr>
              <w:t xml:space="preserve">(Mécanisme d’Evaluation par les Paires) </w:t>
            </w:r>
            <w:r w:rsidR="004A2528" w:rsidRPr="004A2528">
              <w:rPr>
                <w:rFonts w:asciiTheme="minorHAnsi" w:hAnsiTheme="minorHAnsi"/>
                <w:highlight w:val="yellow"/>
                <w:lang w:val="fr-FR"/>
              </w:rPr>
              <w:t>est mis en place</w:t>
            </w:r>
            <w:r>
              <w:rPr>
                <w:rFonts w:asciiTheme="minorHAnsi" w:hAnsiTheme="minorHAnsi"/>
                <w:highlight w:val="yellow"/>
                <w:lang w:val="fr-FR"/>
              </w:rPr>
              <w:t xml:space="preserve"> au Togo</w:t>
            </w:r>
            <w:r w:rsidR="00B10011">
              <w:rPr>
                <w:rFonts w:asciiTheme="minorHAnsi" w:hAnsiTheme="minorHAnsi"/>
                <w:highlight w:val="yellow"/>
                <w:lang w:val="fr-FR"/>
              </w:rPr>
              <w:t>, m</w:t>
            </w:r>
            <w:r w:rsidR="004A2528" w:rsidRPr="004A2528">
              <w:rPr>
                <w:rFonts w:asciiTheme="minorHAnsi" w:hAnsiTheme="minorHAnsi"/>
                <w:highlight w:val="yellow"/>
                <w:lang w:val="fr-FR"/>
              </w:rPr>
              <w:t xml:space="preserve">ais </w:t>
            </w:r>
            <w:r w:rsidR="00B10011">
              <w:rPr>
                <w:rFonts w:asciiTheme="minorHAnsi" w:hAnsiTheme="minorHAnsi"/>
                <w:highlight w:val="yellow"/>
                <w:lang w:val="fr-FR"/>
              </w:rPr>
              <w:t>pas encore opérationnel</w:t>
            </w:r>
            <w:r w:rsidR="004A2528" w:rsidRPr="004A2528">
              <w:rPr>
                <w:rFonts w:asciiTheme="minorHAnsi" w:hAnsiTheme="minorHAnsi"/>
                <w:highlight w:val="yellow"/>
                <w:lang w:val="fr-FR"/>
              </w:rPr>
              <w:t>.</w:t>
            </w:r>
          </w:p>
        </w:tc>
        <w:tc>
          <w:tcPr>
            <w:tcW w:w="2070" w:type="dxa"/>
            <w:vMerge/>
          </w:tcPr>
          <w:p w:rsidR="00F35C28" w:rsidRPr="00300E4A" w:rsidRDefault="00F35C28" w:rsidP="00F35C28">
            <w:pPr>
              <w:spacing w:line="360" w:lineRule="auto"/>
              <w:rPr>
                <w:rFonts w:asciiTheme="minorHAnsi" w:hAnsiTheme="minorHAnsi"/>
                <w:lang w:val="fr-FR"/>
              </w:rPr>
            </w:pPr>
          </w:p>
        </w:tc>
      </w:tr>
      <w:tr w:rsidR="00F35C28" w:rsidRPr="002B7E91" w:rsidTr="005E6AEB">
        <w:trPr>
          <w:trHeight w:val="944"/>
        </w:trPr>
        <w:tc>
          <w:tcPr>
            <w:tcW w:w="7578" w:type="dxa"/>
            <w:shd w:val="clear" w:color="auto" w:fill="D9D9D9" w:themeFill="background1" w:themeFillShade="D9"/>
          </w:tcPr>
          <w:p w:rsidR="00F35C28" w:rsidRPr="00300E4A" w:rsidRDefault="00DA7E8F" w:rsidP="005E6AEB">
            <w:pPr>
              <w:spacing w:line="360" w:lineRule="auto"/>
              <w:jc w:val="both"/>
              <w:rPr>
                <w:rFonts w:asciiTheme="minorHAnsi" w:hAnsiTheme="minorHAnsi"/>
                <w:b/>
                <w:lang w:val="fr-FR"/>
              </w:rPr>
            </w:pPr>
            <w:r w:rsidRPr="00300E4A">
              <w:rPr>
                <w:b/>
                <w:lang w:val="fr-FR"/>
              </w:rPr>
              <w:lastRenderedPageBreak/>
              <w:t>Rôles et responsabilités des donateurs au niveau international</w:t>
            </w:r>
            <w:r w:rsidR="00F35C28" w:rsidRPr="00300E4A">
              <w:rPr>
                <w:rFonts w:asciiTheme="minorHAnsi" w:hAnsiTheme="minorHAnsi"/>
                <w:b/>
                <w:lang w:val="fr-FR"/>
              </w:rPr>
              <w:t xml:space="preserve"> </w:t>
            </w:r>
          </w:p>
        </w:tc>
        <w:tc>
          <w:tcPr>
            <w:tcW w:w="2070" w:type="dxa"/>
            <w:vMerge w:val="restart"/>
            <w:shd w:val="clear" w:color="auto" w:fill="auto"/>
          </w:tcPr>
          <w:p w:rsidR="00F35C28" w:rsidRPr="00300E4A" w:rsidRDefault="00F35C28" w:rsidP="00F35C28">
            <w:pPr>
              <w:spacing w:line="360" w:lineRule="auto"/>
              <w:rPr>
                <w:rFonts w:asciiTheme="minorHAnsi" w:hAnsiTheme="minorHAnsi"/>
                <w:lang w:val="fr-FR"/>
              </w:rPr>
            </w:pPr>
          </w:p>
        </w:tc>
      </w:tr>
      <w:tr w:rsidR="00F35C28" w:rsidRPr="002B7E91" w:rsidTr="005E6AEB">
        <w:trPr>
          <w:trHeight w:val="1942"/>
        </w:trPr>
        <w:tc>
          <w:tcPr>
            <w:tcW w:w="7578" w:type="dxa"/>
          </w:tcPr>
          <w:p w:rsidR="00F35C28" w:rsidRPr="00300E4A" w:rsidRDefault="00325C72" w:rsidP="005E6AEB">
            <w:pPr>
              <w:spacing w:line="360" w:lineRule="auto"/>
              <w:jc w:val="both"/>
              <w:rPr>
                <w:rFonts w:asciiTheme="minorHAnsi" w:hAnsiTheme="minorHAnsi"/>
                <w:lang w:val="fr-FR"/>
              </w:rPr>
            </w:pPr>
            <w:r w:rsidRPr="00300E4A">
              <w:rPr>
                <w:rFonts w:asciiTheme="minorHAnsi" w:hAnsiTheme="minorHAnsi"/>
                <w:u w:val="single"/>
                <w:lang w:val="fr-FR"/>
              </w:rPr>
              <w:t xml:space="preserve">Explicatif </w:t>
            </w:r>
            <w:r w:rsidR="00F35C28" w:rsidRPr="00300E4A">
              <w:rPr>
                <w:rFonts w:asciiTheme="minorHAnsi" w:hAnsiTheme="minorHAnsi"/>
                <w:lang w:val="fr-FR"/>
              </w:rPr>
              <w:t>:</w:t>
            </w:r>
          </w:p>
          <w:p w:rsidR="00F35C28" w:rsidRPr="00300E4A" w:rsidRDefault="00325C72" w:rsidP="005E6AEB">
            <w:pPr>
              <w:spacing w:line="360" w:lineRule="auto"/>
              <w:jc w:val="both"/>
              <w:rPr>
                <w:rFonts w:asciiTheme="minorHAnsi" w:hAnsiTheme="minorHAnsi"/>
                <w:lang w:val="fr-FR"/>
              </w:rPr>
            </w:pPr>
            <w:r w:rsidRPr="00300E4A">
              <w:rPr>
                <w:lang w:val="fr-FR"/>
              </w:rPr>
              <w:t>Les bailleurs de fonds basés au siège travailler</w:t>
            </w:r>
            <w:r w:rsidR="003D6685">
              <w:rPr>
                <w:lang w:val="fr-FR"/>
              </w:rPr>
              <w:t>ont</w:t>
            </w:r>
            <w:r w:rsidRPr="00300E4A">
              <w:rPr>
                <w:lang w:val="fr-FR"/>
              </w:rPr>
              <w:t xml:space="preserve"> avec les </w:t>
            </w:r>
            <w:r w:rsidR="003D6685">
              <w:rPr>
                <w:lang w:val="fr-FR"/>
              </w:rPr>
              <w:t>bailleurs de fonds</w:t>
            </w:r>
            <w:r w:rsidR="003D6685" w:rsidRPr="00300E4A">
              <w:rPr>
                <w:lang w:val="fr-FR"/>
              </w:rPr>
              <w:t xml:space="preserve"> </w:t>
            </w:r>
            <w:r w:rsidRPr="00300E4A">
              <w:rPr>
                <w:lang w:val="fr-FR"/>
              </w:rPr>
              <w:t xml:space="preserve">au niveau des pays </w:t>
            </w:r>
            <w:r w:rsidR="003D6685">
              <w:rPr>
                <w:lang w:val="fr-FR"/>
              </w:rPr>
              <w:t>afin d’</w:t>
            </w:r>
            <w:r w:rsidR="003D6685" w:rsidRPr="00300E4A">
              <w:rPr>
                <w:lang w:val="fr-FR"/>
              </w:rPr>
              <w:t xml:space="preserve"> </w:t>
            </w:r>
            <w:r w:rsidRPr="00300E4A">
              <w:rPr>
                <w:lang w:val="fr-FR"/>
              </w:rPr>
              <w:t xml:space="preserve">appuyer le processus du PDDAA au niveau </w:t>
            </w:r>
            <w:r w:rsidR="005E6AEB">
              <w:rPr>
                <w:lang w:val="fr-FR"/>
              </w:rPr>
              <w:t>national</w:t>
            </w:r>
            <w:r w:rsidRPr="00300E4A">
              <w:rPr>
                <w:lang w:val="fr-FR"/>
              </w:rPr>
              <w:t xml:space="preserve">. Ils coordonneront leurs appuis avec les plans </w:t>
            </w:r>
            <w:r w:rsidR="003D6685">
              <w:rPr>
                <w:lang w:val="fr-FR"/>
              </w:rPr>
              <w:t>A</w:t>
            </w:r>
            <w:r w:rsidRPr="00300E4A">
              <w:rPr>
                <w:lang w:val="fr-FR"/>
              </w:rPr>
              <w:t xml:space="preserve">fricains de développement agricole à travers des actions qui </w:t>
            </w:r>
            <w:r w:rsidR="00E54134" w:rsidRPr="00300E4A">
              <w:rPr>
                <w:lang w:val="fr-FR"/>
              </w:rPr>
              <w:t xml:space="preserve">visent à </w:t>
            </w:r>
            <w:r w:rsidRPr="00300E4A">
              <w:rPr>
                <w:lang w:val="fr-FR"/>
              </w:rPr>
              <w:t>améliore</w:t>
            </w:r>
            <w:r w:rsidR="00E54134" w:rsidRPr="00300E4A">
              <w:rPr>
                <w:lang w:val="fr-FR"/>
              </w:rPr>
              <w:t xml:space="preserve">r </w:t>
            </w:r>
            <w:r w:rsidRPr="00300E4A">
              <w:rPr>
                <w:lang w:val="fr-FR"/>
              </w:rPr>
              <w:t>le mécanisme informel de coordination actuel (</w:t>
            </w:r>
            <w:r w:rsidR="00E54134" w:rsidRPr="00300E4A">
              <w:rPr>
                <w:lang w:val="fr-FR"/>
              </w:rPr>
              <w:t>Groupe</w:t>
            </w:r>
            <w:r w:rsidRPr="00300E4A">
              <w:rPr>
                <w:lang w:val="fr-FR"/>
              </w:rPr>
              <w:t xml:space="preserve"> des </w:t>
            </w:r>
            <w:r w:rsidR="003D6685">
              <w:rPr>
                <w:lang w:val="fr-FR"/>
              </w:rPr>
              <w:t>P</w:t>
            </w:r>
            <w:r w:rsidRPr="00300E4A">
              <w:rPr>
                <w:lang w:val="fr-FR"/>
              </w:rPr>
              <w:t xml:space="preserve">artenaires </w:t>
            </w:r>
            <w:r w:rsidR="003D6685">
              <w:rPr>
                <w:lang w:val="fr-FR"/>
              </w:rPr>
              <w:t xml:space="preserve">au </w:t>
            </w:r>
            <w:r w:rsidR="004D3E07">
              <w:rPr>
                <w:lang w:val="fr-FR"/>
              </w:rPr>
              <w:t>Développement</w:t>
            </w:r>
            <w:ins w:id="0" w:author="Maurice Lorka" w:date="2014-01-15T16:38:00Z">
              <w:r w:rsidR="003D6685">
                <w:rPr>
                  <w:lang w:val="fr-FR"/>
                </w:rPr>
                <w:t xml:space="preserve"> </w:t>
              </w:r>
            </w:ins>
            <w:r w:rsidR="00E54134" w:rsidRPr="00300E4A">
              <w:rPr>
                <w:lang w:val="fr-FR"/>
              </w:rPr>
              <w:t>du</w:t>
            </w:r>
            <w:r w:rsidRPr="00300E4A">
              <w:rPr>
                <w:lang w:val="fr-FR"/>
              </w:rPr>
              <w:t xml:space="preserve"> PDDAA </w:t>
            </w:r>
            <w:r w:rsidR="00E54134" w:rsidRPr="00300E4A">
              <w:rPr>
                <w:lang w:val="fr-FR"/>
              </w:rPr>
              <w:t xml:space="preserve">appartenant à la </w:t>
            </w:r>
            <w:r w:rsidR="003D6685">
              <w:rPr>
                <w:lang w:val="fr-FR"/>
              </w:rPr>
              <w:t>P</w:t>
            </w:r>
            <w:r w:rsidR="00E54134" w:rsidRPr="00300E4A">
              <w:rPr>
                <w:lang w:val="fr-FR"/>
              </w:rPr>
              <w:t xml:space="preserve">lateforme </w:t>
            </w:r>
            <w:r w:rsidR="003D6685">
              <w:rPr>
                <w:lang w:val="fr-FR"/>
              </w:rPr>
              <w:t>Mondiale</w:t>
            </w:r>
            <w:r w:rsidR="003D6685" w:rsidRPr="00300E4A">
              <w:rPr>
                <w:lang w:val="fr-FR"/>
              </w:rPr>
              <w:t xml:space="preserve"> </w:t>
            </w:r>
            <w:r w:rsidR="00E54134" w:rsidRPr="00300E4A">
              <w:rPr>
                <w:lang w:val="fr-FR"/>
              </w:rPr>
              <w:t xml:space="preserve">des </w:t>
            </w:r>
            <w:r w:rsidR="003D6685">
              <w:rPr>
                <w:lang w:val="fr-FR"/>
              </w:rPr>
              <w:t>D</w:t>
            </w:r>
            <w:r w:rsidR="00E54134" w:rsidRPr="00300E4A">
              <w:rPr>
                <w:lang w:val="fr-FR"/>
              </w:rPr>
              <w:t xml:space="preserve">onateurs pour le </w:t>
            </w:r>
            <w:r w:rsidR="003D6685">
              <w:rPr>
                <w:lang w:val="fr-FR"/>
              </w:rPr>
              <w:t>D</w:t>
            </w:r>
            <w:r w:rsidR="00E54134" w:rsidRPr="00300E4A">
              <w:rPr>
                <w:lang w:val="fr-FR"/>
              </w:rPr>
              <w:t xml:space="preserve">éveloppement </w:t>
            </w:r>
            <w:r w:rsidR="003D6685">
              <w:rPr>
                <w:lang w:val="fr-FR"/>
              </w:rPr>
              <w:t>A</w:t>
            </w:r>
            <w:r w:rsidR="00E54134" w:rsidRPr="00300E4A">
              <w:rPr>
                <w:lang w:val="fr-FR"/>
              </w:rPr>
              <w:t xml:space="preserve">gricole) ; </w:t>
            </w:r>
            <w:r w:rsidRPr="00300E4A">
              <w:rPr>
                <w:lang w:val="fr-FR"/>
              </w:rPr>
              <w:t>assurer une communication régulière entre le siège et les bureaux de pays concernant le PDDAA et d'autres initiatives mondiales pour l'agricult</w:t>
            </w:r>
            <w:r w:rsidR="005E6AEB">
              <w:rPr>
                <w:lang w:val="fr-FR"/>
              </w:rPr>
              <w:t xml:space="preserve">ure et la sécurité alimentaire pertinentes </w:t>
            </w:r>
            <w:r w:rsidR="00E54134" w:rsidRPr="00300E4A">
              <w:rPr>
                <w:lang w:val="fr-FR"/>
              </w:rPr>
              <w:t>pour le PDDAA</w:t>
            </w:r>
            <w:r w:rsidR="005E6AEB">
              <w:rPr>
                <w:lang w:val="fr-FR"/>
              </w:rPr>
              <w:t> ;</w:t>
            </w:r>
            <w:r w:rsidRPr="00300E4A">
              <w:rPr>
                <w:lang w:val="fr-FR"/>
              </w:rPr>
              <w:t xml:space="preserve"> </w:t>
            </w:r>
            <w:r w:rsidR="00E54134" w:rsidRPr="00300E4A">
              <w:rPr>
                <w:lang w:val="fr-FR"/>
              </w:rPr>
              <w:t>appuyer</w:t>
            </w:r>
            <w:r w:rsidRPr="00300E4A">
              <w:rPr>
                <w:lang w:val="fr-FR"/>
              </w:rPr>
              <w:t xml:space="preserve"> et encourager le personnel des bureaux </w:t>
            </w:r>
            <w:r w:rsidR="00E54134" w:rsidRPr="00300E4A">
              <w:rPr>
                <w:lang w:val="fr-FR"/>
              </w:rPr>
              <w:t>nationaux</w:t>
            </w:r>
            <w:r w:rsidRPr="00300E4A">
              <w:rPr>
                <w:lang w:val="fr-FR"/>
              </w:rPr>
              <w:t xml:space="preserve"> </w:t>
            </w:r>
            <w:r w:rsidR="00E54134" w:rsidRPr="00300E4A">
              <w:rPr>
                <w:lang w:val="fr-FR"/>
              </w:rPr>
              <w:t>à</w:t>
            </w:r>
            <w:r w:rsidRPr="00300E4A">
              <w:rPr>
                <w:lang w:val="fr-FR"/>
              </w:rPr>
              <w:t xml:space="preserve"> travailler de manière proactive avec les gouvernements nat</w:t>
            </w:r>
            <w:r w:rsidR="005E6AEB">
              <w:rPr>
                <w:lang w:val="fr-FR"/>
              </w:rPr>
              <w:t xml:space="preserve">ionaux et les </w:t>
            </w:r>
            <w:r w:rsidRPr="00300E4A">
              <w:rPr>
                <w:lang w:val="fr-FR"/>
              </w:rPr>
              <w:t xml:space="preserve">autres parties prenantes </w:t>
            </w:r>
            <w:r w:rsidR="005E6AEB">
              <w:rPr>
                <w:lang w:val="fr-FR"/>
              </w:rPr>
              <w:t>du</w:t>
            </w:r>
            <w:r w:rsidRPr="00300E4A">
              <w:rPr>
                <w:lang w:val="fr-FR"/>
              </w:rPr>
              <w:t xml:space="preserve"> processus du PDDAA ; renforcer les capacités des bureaux </w:t>
            </w:r>
            <w:r w:rsidR="00E54134" w:rsidRPr="00300E4A">
              <w:rPr>
                <w:lang w:val="fr-FR"/>
              </w:rPr>
              <w:t>nationaux à</w:t>
            </w:r>
            <w:r w:rsidRPr="00300E4A">
              <w:rPr>
                <w:lang w:val="fr-FR"/>
              </w:rPr>
              <w:t xml:space="preserve"> s'engager avec le PDDAA (par ex</w:t>
            </w:r>
            <w:r w:rsidR="005E6AEB">
              <w:rPr>
                <w:lang w:val="fr-FR"/>
              </w:rPr>
              <w:t>emple :</w:t>
            </w:r>
            <w:r w:rsidR="00E54134" w:rsidRPr="00300E4A">
              <w:rPr>
                <w:lang w:val="fr-FR"/>
              </w:rPr>
              <w:t xml:space="preserve"> fournir des informations</w:t>
            </w:r>
            <w:r w:rsidRPr="00300E4A">
              <w:rPr>
                <w:lang w:val="fr-FR"/>
              </w:rPr>
              <w:t xml:space="preserve">, des études de cas pratiques, les contacts, </w:t>
            </w:r>
            <w:r w:rsidR="005E6AEB" w:rsidRPr="00300E4A">
              <w:rPr>
                <w:lang w:val="fr-FR"/>
              </w:rPr>
              <w:t xml:space="preserve">les ressources en </w:t>
            </w:r>
            <w:r w:rsidR="005E6AEB" w:rsidRPr="00300E4A">
              <w:rPr>
                <w:lang w:val="fr-FR"/>
              </w:rPr>
              <w:lastRenderedPageBreak/>
              <w:t>personnel</w:t>
            </w:r>
            <w:r w:rsidR="005E6AEB">
              <w:rPr>
                <w:lang w:val="fr-FR"/>
              </w:rPr>
              <w:t xml:space="preserve"> et  leur</w:t>
            </w:r>
            <w:r w:rsidRPr="00300E4A">
              <w:rPr>
                <w:lang w:val="fr-FR"/>
              </w:rPr>
              <w:t xml:space="preserve"> formation</w:t>
            </w:r>
            <w:r w:rsidR="00E54134" w:rsidRPr="00300E4A">
              <w:rPr>
                <w:lang w:val="fr-FR"/>
              </w:rPr>
              <w:t xml:space="preserve"> si possible</w:t>
            </w:r>
            <w:r w:rsidRPr="00300E4A">
              <w:rPr>
                <w:lang w:val="fr-FR"/>
              </w:rPr>
              <w:t xml:space="preserve">) ; promouvoir </w:t>
            </w:r>
            <w:r w:rsidR="003D5733" w:rsidRPr="00300E4A">
              <w:rPr>
                <w:lang w:val="fr-FR"/>
              </w:rPr>
              <w:t>l</w:t>
            </w:r>
            <w:r w:rsidRPr="00300E4A">
              <w:rPr>
                <w:lang w:val="fr-FR"/>
              </w:rPr>
              <w:t xml:space="preserve">e travail </w:t>
            </w:r>
            <w:r w:rsidR="003D5733" w:rsidRPr="00300E4A">
              <w:rPr>
                <w:lang w:val="fr-FR"/>
              </w:rPr>
              <w:t xml:space="preserve">intersectoriel </w:t>
            </w:r>
            <w:r w:rsidRPr="00300E4A">
              <w:rPr>
                <w:lang w:val="fr-FR"/>
              </w:rPr>
              <w:t>aux niveaux régional et du siège pour assurer la cohérence des politiques</w:t>
            </w:r>
            <w:r w:rsidR="005E6AEB">
              <w:rPr>
                <w:lang w:val="fr-FR"/>
              </w:rPr>
              <w:t xml:space="preserve"> </w:t>
            </w:r>
            <w:r w:rsidRPr="00300E4A">
              <w:rPr>
                <w:lang w:val="fr-FR"/>
              </w:rPr>
              <w:t xml:space="preserve">par exemple </w:t>
            </w:r>
            <w:r w:rsidR="005E6AEB">
              <w:rPr>
                <w:lang w:val="fr-FR"/>
              </w:rPr>
              <w:t>sur</w:t>
            </w:r>
            <w:r w:rsidRPr="00300E4A">
              <w:rPr>
                <w:lang w:val="fr-FR"/>
              </w:rPr>
              <w:t xml:space="preserve"> la nutrition, la sécurité alimentaire, le développemen</w:t>
            </w:r>
            <w:r w:rsidR="003D5733" w:rsidRPr="00300E4A">
              <w:rPr>
                <w:lang w:val="fr-FR"/>
              </w:rPr>
              <w:t>t du secteur privé, le commerce</w:t>
            </w:r>
            <w:r w:rsidRPr="00300E4A">
              <w:rPr>
                <w:lang w:val="fr-FR"/>
              </w:rPr>
              <w:t>, et les programmes d'infrastructure</w:t>
            </w:r>
            <w:r w:rsidR="003D5733" w:rsidRPr="00300E4A">
              <w:rPr>
                <w:lang w:val="fr-FR"/>
              </w:rPr>
              <w:t xml:space="preserve"> </w:t>
            </w:r>
            <w:r w:rsidRPr="00300E4A">
              <w:rPr>
                <w:lang w:val="fr-FR"/>
              </w:rPr>
              <w:t xml:space="preserve">; plaider pour un soutien financier accru </w:t>
            </w:r>
            <w:r w:rsidR="005E6AEB">
              <w:rPr>
                <w:lang w:val="fr-FR"/>
              </w:rPr>
              <w:t>aux</w:t>
            </w:r>
            <w:r w:rsidRPr="00300E4A">
              <w:rPr>
                <w:lang w:val="fr-FR"/>
              </w:rPr>
              <w:t xml:space="preserve"> pays </w:t>
            </w:r>
            <w:r w:rsidR="003D5733" w:rsidRPr="00300E4A">
              <w:rPr>
                <w:lang w:val="fr-FR"/>
              </w:rPr>
              <w:t>ayant adopté le PDDAA avec l</w:t>
            </w:r>
            <w:r w:rsidRPr="00300E4A">
              <w:rPr>
                <w:lang w:val="fr-FR"/>
              </w:rPr>
              <w:t>es plans d'investissement correspondants</w:t>
            </w:r>
            <w:r w:rsidR="003D5733" w:rsidRPr="00300E4A">
              <w:rPr>
                <w:lang w:val="fr-FR"/>
              </w:rPr>
              <w:t>,</w:t>
            </w:r>
            <w:r w:rsidRPr="00300E4A">
              <w:rPr>
                <w:lang w:val="fr-FR"/>
              </w:rPr>
              <w:t xml:space="preserve"> et</w:t>
            </w:r>
            <w:r w:rsidR="003D5733" w:rsidRPr="00300E4A">
              <w:rPr>
                <w:lang w:val="fr-FR"/>
              </w:rPr>
              <w:t>,</w:t>
            </w:r>
            <w:r w:rsidRPr="00300E4A">
              <w:rPr>
                <w:lang w:val="fr-FR"/>
              </w:rPr>
              <w:t xml:space="preserve"> </w:t>
            </w:r>
            <w:r w:rsidR="003D5733" w:rsidRPr="00300E4A">
              <w:rPr>
                <w:lang w:val="fr-FR"/>
              </w:rPr>
              <w:t>soutenir le</w:t>
            </w:r>
            <w:r w:rsidRPr="00300E4A">
              <w:rPr>
                <w:lang w:val="fr-FR"/>
              </w:rPr>
              <w:t xml:space="preserve">s bailleurs de fonds </w:t>
            </w:r>
            <w:r w:rsidR="005E6AEB">
              <w:rPr>
                <w:lang w:val="fr-FR"/>
              </w:rPr>
              <w:t xml:space="preserve">au niveau </w:t>
            </w:r>
            <w:r w:rsidR="003D6685">
              <w:rPr>
                <w:lang w:val="fr-FR"/>
              </w:rPr>
              <w:t xml:space="preserve">pays </w:t>
            </w:r>
            <w:r w:rsidRPr="00300E4A">
              <w:rPr>
                <w:lang w:val="fr-FR"/>
              </w:rPr>
              <w:t>dans leur engagement avec le PDDAA au cours de</w:t>
            </w:r>
            <w:r w:rsidR="003D5733" w:rsidRPr="00300E4A">
              <w:rPr>
                <w:lang w:val="fr-FR"/>
              </w:rPr>
              <w:t xml:space="preserve">s premiers stades de son opérationnalisation </w:t>
            </w:r>
            <w:r w:rsidRPr="00300E4A">
              <w:rPr>
                <w:lang w:val="fr-FR"/>
              </w:rPr>
              <w:t>; travailler avec les donateurs au niveau des pays afin de s'assurer que les instruments de l'aide internationale destinés à financer des programmes d'investissement du PDDAA sont transparents, utile</w:t>
            </w:r>
            <w:r w:rsidR="005E6AEB">
              <w:rPr>
                <w:lang w:val="fr-FR"/>
              </w:rPr>
              <w:t>s,</w:t>
            </w:r>
            <w:r w:rsidRPr="00300E4A">
              <w:rPr>
                <w:lang w:val="fr-FR"/>
              </w:rPr>
              <w:t xml:space="preserve"> et</w:t>
            </w:r>
            <w:r w:rsidR="005E6AEB">
              <w:rPr>
                <w:lang w:val="fr-FR"/>
              </w:rPr>
              <w:t>,</w:t>
            </w:r>
            <w:r w:rsidRPr="00300E4A">
              <w:rPr>
                <w:lang w:val="fr-FR"/>
              </w:rPr>
              <w:t xml:space="preserve"> renforcer la gouvernance </w:t>
            </w:r>
            <w:r w:rsidR="005E6AEB">
              <w:rPr>
                <w:lang w:val="fr-FR"/>
              </w:rPr>
              <w:t xml:space="preserve">du secteur agricole </w:t>
            </w:r>
            <w:r w:rsidR="003D5733" w:rsidRPr="00300E4A">
              <w:rPr>
                <w:lang w:val="fr-FR"/>
              </w:rPr>
              <w:t xml:space="preserve">et </w:t>
            </w:r>
            <w:r w:rsidRPr="00300E4A">
              <w:rPr>
                <w:lang w:val="fr-FR"/>
              </w:rPr>
              <w:t xml:space="preserve">de </w:t>
            </w:r>
            <w:r w:rsidR="005E6AEB">
              <w:rPr>
                <w:lang w:val="fr-FR"/>
              </w:rPr>
              <w:t xml:space="preserve">la </w:t>
            </w:r>
            <w:r w:rsidRPr="00300E4A">
              <w:rPr>
                <w:lang w:val="fr-FR"/>
              </w:rPr>
              <w:t>sécurité alimentaire</w:t>
            </w:r>
            <w:r w:rsidR="005E6AEB">
              <w:rPr>
                <w:lang w:val="fr-FR"/>
              </w:rPr>
              <w:t xml:space="preserve"> au plan national</w:t>
            </w:r>
            <w:r w:rsidRPr="00300E4A">
              <w:rPr>
                <w:lang w:val="fr-FR"/>
              </w:rPr>
              <w:t xml:space="preserve"> ; fournir un soutien financier</w:t>
            </w:r>
            <w:r w:rsidR="003D5733" w:rsidRPr="00300E4A">
              <w:rPr>
                <w:lang w:val="fr-FR"/>
              </w:rPr>
              <w:t xml:space="preserve"> et technique aux gouvernements</w:t>
            </w:r>
            <w:r w:rsidRPr="00300E4A">
              <w:rPr>
                <w:lang w:val="fr-FR"/>
              </w:rPr>
              <w:t xml:space="preserve">, </w:t>
            </w:r>
            <w:r w:rsidR="005E6AEB">
              <w:rPr>
                <w:lang w:val="fr-FR"/>
              </w:rPr>
              <w:t>à l’</w:t>
            </w:r>
            <w:r w:rsidR="003D5733" w:rsidRPr="00300E4A">
              <w:rPr>
                <w:lang w:val="fr-FR"/>
              </w:rPr>
              <w:t>AUC</w:t>
            </w:r>
            <w:r w:rsidRPr="00300E4A">
              <w:rPr>
                <w:lang w:val="fr-FR"/>
              </w:rPr>
              <w:t>/</w:t>
            </w:r>
            <w:r w:rsidR="003D5733" w:rsidRPr="00300E4A">
              <w:rPr>
                <w:lang w:val="fr-FR"/>
              </w:rPr>
              <w:t>NEPAD</w:t>
            </w:r>
            <w:r w:rsidRPr="00300E4A">
              <w:rPr>
                <w:lang w:val="fr-FR"/>
              </w:rPr>
              <w:t xml:space="preserve">, </w:t>
            </w:r>
            <w:r w:rsidR="005E6AEB">
              <w:rPr>
                <w:lang w:val="fr-FR"/>
              </w:rPr>
              <w:t xml:space="preserve">aux </w:t>
            </w:r>
            <w:r w:rsidRPr="00300E4A">
              <w:rPr>
                <w:lang w:val="fr-FR"/>
              </w:rPr>
              <w:t>institutions</w:t>
            </w:r>
            <w:r w:rsidR="003D5733" w:rsidRPr="00300E4A">
              <w:rPr>
                <w:lang w:val="fr-FR"/>
              </w:rPr>
              <w:t xml:space="preserve"> qui </w:t>
            </w:r>
            <w:r w:rsidR="005E6AEB">
              <w:rPr>
                <w:lang w:val="fr-FR"/>
              </w:rPr>
              <w:t>ont en charge</w:t>
            </w:r>
            <w:r w:rsidR="003D5733" w:rsidRPr="00300E4A">
              <w:rPr>
                <w:lang w:val="fr-FR"/>
              </w:rPr>
              <w:t xml:space="preserve"> les piliers, </w:t>
            </w:r>
            <w:r w:rsidRPr="00300E4A">
              <w:rPr>
                <w:lang w:val="fr-FR"/>
              </w:rPr>
              <w:t xml:space="preserve">et les CER </w:t>
            </w:r>
            <w:r w:rsidR="005E6AEB">
              <w:rPr>
                <w:lang w:val="fr-FR"/>
              </w:rPr>
              <w:t>dans la gestion du</w:t>
            </w:r>
            <w:r w:rsidRPr="00300E4A">
              <w:rPr>
                <w:lang w:val="fr-FR"/>
              </w:rPr>
              <w:t xml:space="preserve"> processus du PDDAA </w:t>
            </w:r>
            <w:r w:rsidR="005E6AEB">
              <w:rPr>
                <w:lang w:val="fr-FR"/>
              </w:rPr>
              <w:t xml:space="preserve">qui </w:t>
            </w:r>
            <w:r w:rsidRPr="00300E4A">
              <w:rPr>
                <w:lang w:val="fr-FR"/>
              </w:rPr>
              <w:t xml:space="preserve">principalement </w:t>
            </w:r>
            <w:r w:rsidR="005E6AEB">
              <w:rPr>
                <w:lang w:val="fr-FR"/>
              </w:rPr>
              <w:t xml:space="preserve">se fait </w:t>
            </w:r>
            <w:r w:rsidRPr="00300E4A">
              <w:rPr>
                <w:lang w:val="fr-FR"/>
              </w:rPr>
              <w:t xml:space="preserve">à travers le Fonds </w:t>
            </w:r>
            <w:r w:rsidR="003D6685">
              <w:rPr>
                <w:lang w:val="fr-FR"/>
              </w:rPr>
              <w:t>Fiduciaires</w:t>
            </w:r>
            <w:r w:rsidRPr="00300E4A">
              <w:rPr>
                <w:lang w:val="fr-FR"/>
              </w:rPr>
              <w:t xml:space="preserve"> </w:t>
            </w:r>
            <w:r w:rsidR="003D6685">
              <w:rPr>
                <w:lang w:val="fr-FR"/>
              </w:rPr>
              <w:t>M</w:t>
            </w:r>
            <w:r w:rsidRPr="00300E4A">
              <w:rPr>
                <w:lang w:val="fr-FR"/>
              </w:rPr>
              <w:t>ulti-</w:t>
            </w:r>
            <w:r w:rsidR="003D6685">
              <w:rPr>
                <w:lang w:val="fr-FR"/>
              </w:rPr>
              <w:t xml:space="preserve">Bailleurs </w:t>
            </w:r>
            <w:r w:rsidRPr="00300E4A">
              <w:rPr>
                <w:lang w:val="fr-FR"/>
              </w:rPr>
              <w:t xml:space="preserve">géré par </w:t>
            </w:r>
            <w:r w:rsidR="009841E4" w:rsidRPr="00300E4A">
              <w:rPr>
                <w:lang w:val="fr-FR"/>
              </w:rPr>
              <w:t>la Banque mondiale ;</w:t>
            </w:r>
            <w:r w:rsidRPr="00300E4A">
              <w:rPr>
                <w:lang w:val="fr-FR"/>
              </w:rPr>
              <w:t xml:space="preserve"> fournir un soutien financier aux programmes et projets </w:t>
            </w:r>
            <w:r w:rsidR="009841E4" w:rsidRPr="00300E4A">
              <w:rPr>
                <w:lang w:val="fr-FR"/>
              </w:rPr>
              <w:t xml:space="preserve">du PDDAA </w:t>
            </w:r>
            <w:r w:rsidRPr="00300E4A">
              <w:rPr>
                <w:lang w:val="fr-FR"/>
              </w:rPr>
              <w:t>à l'échelle continentale et régional</w:t>
            </w:r>
            <w:r w:rsidR="009841E4" w:rsidRPr="00300E4A">
              <w:rPr>
                <w:lang w:val="fr-FR"/>
              </w:rPr>
              <w:t>e</w:t>
            </w:r>
            <w:r w:rsidRPr="00300E4A">
              <w:rPr>
                <w:lang w:val="fr-FR"/>
              </w:rPr>
              <w:t xml:space="preserve"> ; soutenir le développement </w:t>
            </w:r>
            <w:r w:rsidR="009841E4" w:rsidRPr="00300E4A">
              <w:rPr>
                <w:lang w:val="fr-FR"/>
              </w:rPr>
              <w:t xml:space="preserve">des </w:t>
            </w:r>
            <w:r w:rsidR="003D6685">
              <w:rPr>
                <w:lang w:val="fr-FR"/>
              </w:rPr>
              <w:t>Pactes</w:t>
            </w:r>
            <w:r w:rsidR="003D6685" w:rsidRPr="00300E4A">
              <w:rPr>
                <w:lang w:val="fr-FR"/>
              </w:rPr>
              <w:t xml:space="preserve"> </w:t>
            </w:r>
            <w:r w:rsidR="009841E4" w:rsidRPr="00300E4A">
              <w:rPr>
                <w:lang w:val="fr-FR"/>
              </w:rPr>
              <w:t xml:space="preserve">régionaux du </w:t>
            </w:r>
            <w:r w:rsidRPr="00300E4A">
              <w:rPr>
                <w:lang w:val="fr-FR"/>
              </w:rPr>
              <w:t xml:space="preserve">CAADP et améliorer la coordination des </w:t>
            </w:r>
            <w:r w:rsidR="009841E4" w:rsidRPr="00300E4A">
              <w:rPr>
                <w:lang w:val="fr-FR"/>
              </w:rPr>
              <w:t>bailleurs de fonds autour de ceux-ci</w:t>
            </w:r>
            <w:r w:rsidRPr="00300E4A">
              <w:rPr>
                <w:lang w:val="fr-FR"/>
              </w:rPr>
              <w:t xml:space="preserve"> ; renforcer les liens avec les parties prenantes du PDDAA au niveau international (agences internationales, </w:t>
            </w:r>
            <w:r w:rsidR="009841E4" w:rsidRPr="00300E4A">
              <w:rPr>
                <w:lang w:val="fr-FR"/>
              </w:rPr>
              <w:t>fondations</w:t>
            </w:r>
            <w:r w:rsidRPr="00300E4A">
              <w:rPr>
                <w:lang w:val="fr-FR"/>
              </w:rPr>
              <w:t>, plates-formes d'organisation</w:t>
            </w:r>
            <w:r w:rsidR="009841E4" w:rsidRPr="00300E4A">
              <w:rPr>
                <w:lang w:val="fr-FR"/>
              </w:rPr>
              <w:t>s des agriculteurs</w:t>
            </w:r>
            <w:r w:rsidRPr="00300E4A">
              <w:rPr>
                <w:lang w:val="fr-FR"/>
              </w:rPr>
              <w:t>, acteurs du secteur privé, etc</w:t>
            </w:r>
            <w:r w:rsidR="009841E4" w:rsidRPr="00300E4A">
              <w:rPr>
                <w:lang w:val="fr-FR"/>
              </w:rPr>
              <w:t>.</w:t>
            </w:r>
            <w:r w:rsidRPr="00300E4A">
              <w:rPr>
                <w:lang w:val="fr-FR"/>
              </w:rPr>
              <w:t>)</w:t>
            </w:r>
            <w:r w:rsidR="009841E4" w:rsidRPr="00300E4A">
              <w:rPr>
                <w:lang w:val="fr-FR"/>
              </w:rPr>
              <w:t xml:space="preserve"> ; aider à rehausser l’image </w:t>
            </w:r>
            <w:r w:rsidRPr="00300E4A">
              <w:rPr>
                <w:lang w:val="fr-FR"/>
              </w:rPr>
              <w:t xml:space="preserve">du PDDAA </w:t>
            </w:r>
            <w:r w:rsidR="005E6AEB">
              <w:rPr>
                <w:lang w:val="fr-FR"/>
              </w:rPr>
              <w:t>au plan</w:t>
            </w:r>
            <w:r w:rsidRPr="00300E4A">
              <w:rPr>
                <w:lang w:val="fr-FR"/>
              </w:rPr>
              <w:t xml:space="preserve"> international et promouvoir le développement agricole comme un</w:t>
            </w:r>
            <w:r w:rsidR="009841E4" w:rsidRPr="00300E4A">
              <w:rPr>
                <w:lang w:val="fr-FR"/>
              </w:rPr>
              <w:t>e stratégie-</w:t>
            </w:r>
            <w:r w:rsidRPr="00300E4A">
              <w:rPr>
                <w:lang w:val="fr-FR"/>
              </w:rPr>
              <w:t xml:space="preserve">clé </w:t>
            </w:r>
            <w:r w:rsidR="005E6AEB">
              <w:rPr>
                <w:lang w:val="fr-FR"/>
              </w:rPr>
              <w:t>de réduction de</w:t>
            </w:r>
            <w:r w:rsidRPr="00300E4A">
              <w:rPr>
                <w:lang w:val="fr-FR"/>
              </w:rPr>
              <w:t xml:space="preserve"> la pauvreté et </w:t>
            </w:r>
            <w:r w:rsidR="005E6AEB">
              <w:rPr>
                <w:lang w:val="fr-FR"/>
              </w:rPr>
              <w:t xml:space="preserve">de </w:t>
            </w:r>
            <w:r w:rsidRPr="00300E4A">
              <w:rPr>
                <w:lang w:val="fr-FR"/>
              </w:rPr>
              <w:t>la faim et</w:t>
            </w:r>
            <w:r w:rsidR="005E6AEB">
              <w:rPr>
                <w:lang w:val="fr-FR"/>
              </w:rPr>
              <w:t>, d’amélioration de</w:t>
            </w:r>
            <w:r w:rsidRPr="00300E4A">
              <w:rPr>
                <w:lang w:val="fr-FR"/>
              </w:rPr>
              <w:t xml:space="preserve"> la nutrition ; améliorer la cohérence </w:t>
            </w:r>
            <w:r w:rsidR="003D6685">
              <w:rPr>
                <w:lang w:val="fr-FR"/>
              </w:rPr>
              <w:t xml:space="preserve">mondiale </w:t>
            </w:r>
            <w:r w:rsidR="005E6AEB">
              <w:rPr>
                <w:lang w:val="fr-FR"/>
              </w:rPr>
              <w:t>des</w:t>
            </w:r>
            <w:r w:rsidRPr="00300E4A">
              <w:rPr>
                <w:lang w:val="fr-FR"/>
              </w:rPr>
              <w:t xml:space="preserve"> politique</w:t>
            </w:r>
            <w:r w:rsidR="005E6AEB">
              <w:rPr>
                <w:lang w:val="fr-FR"/>
              </w:rPr>
              <w:t>s</w:t>
            </w:r>
            <w:r w:rsidRPr="00300E4A">
              <w:rPr>
                <w:lang w:val="fr-FR"/>
              </w:rPr>
              <w:t xml:space="preserve"> en faveur de l'agriculture afric</w:t>
            </w:r>
            <w:r w:rsidR="009841E4" w:rsidRPr="00300E4A">
              <w:rPr>
                <w:lang w:val="fr-FR"/>
              </w:rPr>
              <w:t>aine et la sécurité alimentaire ;</w:t>
            </w:r>
            <w:r w:rsidRPr="00300E4A">
              <w:rPr>
                <w:lang w:val="fr-FR"/>
              </w:rPr>
              <w:t xml:space="preserve"> développer et participer à un cadre de responsabilité mutuelle pour suivre </w:t>
            </w:r>
            <w:r w:rsidR="005E6AEB" w:rsidRPr="00300E4A">
              <w:rPr>
                <w:lang w:val="fr-FR"/>
              </w:rPr>
              <w:t>les performances de l'agriculture et de l’alimentation</w:t>
            </w:r>
            <w:r w:rsidR="005E6AEB">
              <w:rPr>
                <w:lang w:val="fr-FR"/>
              </w:rPr>
              <w:t>, et</w:t>
            </w:r>
            <w:r w:rsidR="005E6AEB" w:rsidRPr="00300E4A">
              <w:rPr>
                <w:lang w:val="fr-FR"/>
              </w:rPr>
              <w:t xml:space="preserve"> </w:t>
            </w:r>
            <w:r w:rsidRPr="00300E4A">
              <w:rPr>
                <w:lang w:val="fr-FR"/>
              </w:rPr>
              <w:t>les engagements</w:t>
            </w:r>
            <w:r w:rsidR="005E6AEB">
              <w:rPr>
                <w:lang w:val="fr-FR"/>
              </w:rPr>
              <w:t xml:space="preserve"> pris par l</w:t>
            </w:r>
            <w:r w:rsidRPr="00300E4A">
              <w:rPr>
                <w:lang w:val="fr-FR"/>
              </w:rPr>
              <w:t xml:space="preserve">es </w:t>
            </w:r>
            <w:r w:rsidR="005E6AEB">
              <w:rPr>
                <w:lang w:val="fr-FR"/>
              </w:rPr>
              <w:t>bailleurs de fonds</w:t>
            </w:r>
            <w:r w:rsidRPr="00300E4A">
              <w:rPr>
                <w:lang w:val="fr-FR"/>
              </w:rPr>
              <w:t xml:space="preserve"> </w:t>
            </w:r>
            <w:r w:rsidR="005E6AEB">
              <w:rPr>
                <w:lang w:val="fr-FR"/>
              </w:rPr>
              <w:t>au profit des</w:t>
            </w:r>
            <w:r w:rsidR="009841E4" w:rsidRPr="00300E4A">
              <w:rPr>
                <w:lang w:val="fr-FR"/>
              </w:rPr>
              <w:t xml:space="preserve"> plans régionaux et </w:t>
            </w:r>
            <w:r w:rsidR="005E6AEB">
              <w:rPr>
                <w:lang w:val="fr-FR"/>
              </w:rPr>
              <w:t>d</w:t>
            </w:r>
            <w:r w:rsidR="009841E4" w:rsidRPr="00300E4A">
              <w:rPr>
                <w:lang w:val="fr-FR"/>
              </w:rPr>
              <w:t xml:space="preserve">es </w:t>
            </w:r>
            <w:r w:rsidRPr="00300E4A">
              <w:rPr>
                <w:lang w:val="fr-FR"/>
              </w:rPr>
              <w:t>pays</w:t>
            </w:r>
            <w:r w:rsidR="005E6AEB">
              <w:rPr>
                <w:lang w:val="fr-FR"/>
              </w:rPr>
              <w:t xml:space="preserve"> ayant adopté le PDDAA.</w:t>
            </w:r>
          </w:p>
          <w:p w:rsidR="009841E4" w:rsidRPr="00300E4A" w:rsidRDefault="009841E4" w:rsidP="005E6AEB">
            <w:pPr>
              <w:spacing w:line="360" w:lineRule="auto"/>
              <w:jc w:val="both"/>
              <w:rPr>
                <w:lang w:val="fr-FR"/>
              </w:rPr>
            </w:pPr>
          </w:p>
          <w:p w:rsidR="00F35C28" w:rsidRPr="00300E4A" w:rsidRDefault="003D6685" w:rsidP="005E6AEB">
            <w:pPr>
              <w:spacing w:line="360" w:lineRule="auto"/>
              <w:jc w:val="both"/>
              <w:rPr>
                <w:rFonts w:asciiTheme="minorHAnsi" w:hAnsiTheme="minorHAnsi"/>
                <w:lang w:val="fr-FR"/>
              </w:rPr>
            </w:pPr>
            <w:r w:rsidRPr="00300E4A">
              <w:rPr>
                <w:lang w:val="fr-FR"/>
              </w:rPr>
              <w:t xml:space="preserve">En classant les progrès </w:t>
            </w:r>
            <w:r>
              <w:rPr>
                <w:lang w:val="fr-FR"/>
              </w:rPr>
              <w:t>réalisés par les bailleurs de fonds au niveau international</w:t>
            </w:r>
            <w:r w:rsidRPr="00300E4A">
              <w:rPr>
                <w:lang w:val="fr-FR"/>
              </w:rPr>
              <w:t xml:space="preserve">, veuillez </w:t>
            </w:r>
            <w:r>
              <w:rPr>
                <w:lang w:val="fr-FR"/>
              </w:rPr>
              <w:t xml:space="preserve">indiquer  ce qui a été fait, </w:t>
            </w:r>
            <w:r w:rsidRPr="00300E4A">
              <w:rPr>
                <w:lang w:val="fr-FR"/>
              </w:rPr>
              <w:t>les difficultés</w:t>
            </w:r>
            <w:r w:rsidR="003B39DD">
              <w:rPr>
                <w:lang w:val="fr-FR"/>
              </w:rPr>
              <w:t xml:space="preserve"> rencontré</w:t>
            </w:r>
            <w:r>
              <w:rPr>
                <w:lang w:val="fr-FR"/>
              </w:rPr>
              <w:t>s</w:t>
            </w:r>
            <w:r w:rsidRPr="00300E4A">
              <w:rPr>
                <w:lang w:val="fr-FR"/>
              </w:rPr>
              <w:t xml:space="preserve"> </w:t>
            </w:r>
            <w:r>
              <w:rPr>
                <w:lang w:val="fr-FR"/>
              </w:rPr>
              <w:t>ainsi que les</w:t>
            </w:r>
            <w:r w:rsidRPr="00300E4A">
              <w:rPr>
                <w:lang w:val="fr-FR"/>
              </w:rPr>
              <w:t xml:space="preserve"> succès </w:t>
            </w:r>
            <w:r>
              <w:rPr>
                <w:lang w:val="fr-FR"/>
              </w:rPr>
              <w:t>enr</w:t>
            </w:r>
            <w:bookmarkStart w:id="1" w:name="_GoBack"/>
            <w:bookmarkEnd w:id="1"/>
            <w:r>
              <w:rPr>
                <w:lang w:val="fr-FR"/>
              </w:rPr>
              <w:t>egistres.</w:t>
            </w:r>
          </w:p>
        </w:tc>
        <w:tc>
          <w:tcPr>
            <w:tcW w:w="2070" w:type="dxa"/>
            <w:vMerge/>
            <w:shd w:val="clear" w:color="auto" w:fill="auto"/>
          </w:tcPr>
          <w:p w:rsidR="00F35C28" w:rsidRPr="00300E4A" w:rsidRDefault="00F35C28" w:rsidP="00F35C28">
            <w:pPr>
              <w:spacing w:line="360" w:lineRule="auto"/>
              <w:rPr>
                <w:rFonts w:asciiTheme="minorHAnsi" w:hAnsiTheme="minorHAnsi"/>
                <w:lang w:val="fr-FR"/>
              </w:rPr>
            </w:pPr>
          </w:p>
        </w:tc>
      </w:tr>
      <w:tr w:rsidR="00F35C28" w:rsidRPr="0068536C" w:rsidTr="005E6AEB">
        <w:trPr>
          <w:trHeight w:val="1582"/>
        </w:trPr>
        <w:tc>
          <w:tcPr>
            <w:tcW w:w="7578" w:type="dxa"/>
          </w:tcPr>
          <w:p w:rsidR="00F35C28" w:rsidRPr="00300E4A" w:rsidRDefault="00300E4A" w:rsidP="005E6AEB">
            <w:pPr>
              <w:spacing w:line="360" w:lineRule="auto"/>
              <w:jc w:val="both"/>
              <w:rPr>
                <w:rFonts w:asciiTheme="minorHAnsi" w:hAnsiTheme="minorHAnsi"/>
                <w:lang w:val="fr-FR"/>
              </w:rPr>
            </w:pPr>
            <w:r w:rsidRPr="00300E4A">
              <w:rPr>
                <w:lang w:val="fr-FR"/>
              </w:rPr>
              <w:lastRenderedPageBreak/>
              <w:t xml:space="preserve">Observations et précisions de l'équipe de pays </w:t>
            </w:r>
            <w:r w:rsidRPr="00300E4A">
              <w:rPr>
                <w:rFonts w:asciiTheme="minorHAnsi" w:hAnsiTheme="minorHAnsi"/>
                <w:lang w:val="fr-FR"/>
              </w:rPr>
              <w:t>:</w:t>
            </w:r>
          </w:p>
          <w:p w:rsidR="00B10011" w:rsidRPr="00B10011" w:rsidRDefault="00B10011" w:rsidP="00B10011">
            <w:pPr>
              <w:spacing w:line="360" w:lineRule="auto"/>
              <w:jc w:val="both"/>
              <w:rPr>
                <w:rFonts w:asciiTheme="minorHAnsi" w:hAnsiTheme="minorHAnsi"/>
                <w:highlight w:val="yellow"/>
                <w:lang w:val="fr-FR"/>
              </w:rPr>
            </w:pPr>
            <w:r w:rsidRPr="00B10011">
              <w:rPr>
                <w:rFonts w:asciiTheme="minorHAnsi" w:hAnsiTheme="minorHAnsi"/>
                <w:highlight w:val="yellow"/>
                <w:lang w:val="fr-FR"/>
              </w:rPr>
              <w:t>Il y a eu lors de la formulation et de la mise en œuvre des projets de 1ere génération du PNIASA une réelle volonté de FIDA et de la Banque Mondiale de travailler ensemble, ce qui s'est traduit par l'institutionnalisation des missions de supervision conjointe. Cette volonté s'est émoussée depuis un an.</w:t>
            </w:r>
          </w:p>
          <w:p w:rsidR="00F35C28" w:rsidRPr="00300E4A" w:rsidRDefault="00F35C28" w:rsidP="005E6AEB">
            <w:pPr>
              <w:spacing w:line="360" w:lineRule="auto"/>
              <w:jc w:val="both"/>
              <w:rPr>
                <w:rFonts w:asciiTheme="minorHAnsi" w:hAnsiTheme="minorHAnsi"/>
                <w:lang w:val="fr-FR"/>
              </w:rPr>
            </w:pPr>
          </w:p>
        </w:tc>
        <w:tc>
          <w:tcPr>
            <w:tcW w:w="2070" w:type="dxa"/>
            <w:vMerge/>
            <w:shd w:val="clear" w:color="auto" w:fill="auto"/>
          </w:tcPr>
          <w:p w:rsidR="00F35C28" w:rsidRPr="00300E4A" w:rsidRDefault="00F35C28" w:rsidP="00F35C28">
            <w:pPr>
              <w:spacing w:line="360" w:lineRule="auto"/>
              <w:rPr>
                <w:rFonts w:asciiTheme="minorHAnsi" w:hAnsiTheme="minorHAnsi"/>
                <w:lang w:val="fr-FR"/>
              </w:rPr>
            </w:pPr>
          </w:p>
        </w:tc>
      </w:tr>
    </w:tbl>
    <w:p w:rsidR="00F35C28" w:rsidRPr="00300E4A" w:rsidRDefault="00F35C28" w:rsidP="00F35C28">
      <w:pPr>
        <w:spacing w:line="360" w:lineRule="auto"/>
        <w:rPr>
          <w:rFonts w:asciiTheme="minorHAnsi" w:hAnsiTheme="minorHAnsi"/>
          <w:lang w:val="fr-FR"/>
        </w:rPr>
      </w:pPr>
      <w:r w:rsidRPr="00300E4A">
        <w:rPr>
          <w:rFonts w:asciiTheme="minorHAnsi" w:hAnsiTheme="minorHAnsi"/>
          <w:lang w:val="fr-FR"/>
        </w:rPr>
        <w:t xml:space="preserve"> </w:t>
      </w:r>
    </w:p>
    <w:p w:rsidR="00FE456E" w:rsidRPr="00300E4A" w:rsidRDefault="00FE456E" w:rsidP="00F35C28">
      <w:pPr>
        <w:spacing w:line="360" w:lineRule="auto"/>
        <w:rPr>
          <w:rFonts w:asciiTheme="minorHAnsi" w:hAnsiTheme="minorHAnsi"/>
          <w:lang w:val="fr-FR"/>
        </w:rPr>
      </w:pPr>
    </w:p>
    <w:sectPr w:rsidR="00FE456E" w:rsidRPr="00300E4A" w:rsidSect="00417389">
      <w:headerReference w:type="default" r:id="rId6"/>
      <w:pgSz w:w="12240" w:h="15840" w:code="1"/>
      <w:pgMar w:top="288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094A" w:rsidRDefault="0051094A" w:rsidP="005932B3">
      <w:r>
        <w:separator/>
      </w:r>
    </w:p>
  </w:endnote>
  <w:endnote w:type="continuationSeparator" w:id="0">
    <w:p w:rsidR="0051094A" w:rsidRDefault="0051094A" w:rsidP="005932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094A" w:rsidRDefault="0051094A" w:rsidP="005932B3">
      <w:r>
        <w:separator/>
      </w:r>
    </w:p>
  </w:footnote>
  <w:footnote w:type="continuationSeparator" w:id="0">
    <w:p w:rsidR="0051094A" w:rsidRDefault="0051094A" w:rsidP="005932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2A5" w:rsidRDefault="00C52E9E">
    <w:pPr>
      <w:pStyle w:val="En-tte"/>
    </w:pPr>
    <w:sdt>
      <w:sdtPr>
        <w:id w:val="1933852481"/>
        <w:docPartObj>
          <w:docPartGallery w:val="Watermarks"/>
          <w:docPartUnique/>
        </w:docPartObj>
      </w:sdtPr>
      <w:sdtContent>
        <w:r w:rsidRPr="00C52E9E">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Pr="00C52E9E">
      <w:rPr>
        <w:noProof/>
      </w:rPr>
      <w:pict>
        <v:group id="Group 3" o:spid="_x0000_s2050" style="position:absolute;margin-left:82.35pt;margin-top:-13.2pt;width:338.7pt;height:81.5pt;z-index:251661312;mso-position-horizontal-relative:text;mso-position-vertical-relative:text" coordsize="48566,1354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52" type="#_x0000_t75" alt="https://encrypted-tbn0.gstatic.com/images?q=tbn:ANd9GcSQoCtgZjfcrfrRh--1UDLJvIoHA6hC-MsmnJRUDSaRoOZK1f4o-g" style="position:absolute;left:30019;top:7159;width:18547;height:638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EODL7GAAAA2gAAAA8AAABkcnMvZG93bnJldi54bWxEj81qwkAUhfeC7zBcoZtQJ4ZWbXQUKUpb&#10;upBqXbi7ZK5JMHMnZMYkfftOoeDycH4+znLdm0q01LjSsoLJOAZBnFldcq7g+7h7nINwHlljZZkU&#10;/JCD9Wo4WGKqbcdf1B58LsIIuxQVFN7XqZQuK8igG9uaOHgX2xj0QTa51A12YdxUMonjqTRYciAU&#10;WNNrQdn1cDMBkrz029ksOp82T2/d525/ij6eJ0o9jPrNAoSn3t/D/+13rSCBvyvhBsjVL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cQ4MvsYAAADaAAAADwAAAAAAAAAAAAAA&#10;AACfAgAAZHJzL2Rvd25yZXYueG1sUEsFBgAAAAAEAAQA9wAAAJIDAAAAAA==&#10;">
            <v:imagedata r:id="rId1" o:title="ANd9GcSQoCtgZjfcrfrRh--1UDLJvIoHA6hC-MsmnJRUDSaRoOZK1f4o-g"/>
            <v:path arrowok="t"/>
          </v:shape>
          <v:shape id="rg_hi" o:spid="_x0000_s2051" type="#_x0000_t75" alt="https://encrypted-tbn3.gstatic.com/images?q=tbn:ANd9GcSVh6V1_8YdZBmv3LdscwlGhSs8bZmZJ1Jq9QiMuoVCEBUIpSuq1g" style="position:absolute;width:27518;height:13543;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ILXC/FAAAA2gAAAA8AAABkcnMvZG93bnJldi54bWxEj0FrwkAUhO9C/8PyCr3pxtZKSV2DSAVF&#10;tFQ92Nsz+0xCsm9Ddk3Sf98VCj0OM/MNM0t6U4mWGldYVjAeRSCIU6sLzhScjqvhGwjnkTVWlknB&#10;DzlI5g+DGcbadvxF7cFnIkDYxagg976OpXRpTgbdyNbEwbvaxqAPssmkbrALcFPJ5yiaSoMFh4Uc&#10;a1rmlJaHm1HwmU330eV7VU7WH+68O/Pr9qI3Sj099ot3EJ56/x/+a6+1ghe4Xwk3QM5/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CC1wvxQAAANoAAAAPAAAAAAAAAAAAAAAA&#10;AJ8CAABkcnMvZG93bnJldi54bWxQSwUGAAAAAAQABAD3AAAAkQMAAAAA&#10;">
            <v:imagedata r:id="rId2" o:title="ANd9GcSVh6V1_8YdZBmv3LdscwlGhSs8bZmZJ1Jq9QiMuoVCEBUIpSuq1g"/>
            <v:path arrowok="t"/>
          </v:shape>
        </v:group>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10242"/>
    <o:shapelayout v:ext="edit">
      <o:idmap v:ext="edit" data="2"/>
    </o:shapelayout>
  </w:hdrShapeDefaults>
  <w:footnotePr>
    <w:footnote w:id="-1"/>
    <w:footnote w:id="0"/>
  </w:footnotePr>
  <w:endnotePr>
    <w:endnote w:id="-1"/>
    <w:endnote w:id="0"/>
  </w:endnotePr>
  <w:compat/>
  <w:rsids>
    <w:rsidRoot w:val="007A0DA1"/>
    <w:rsid w:val="00015289"/>
    <w:rsid w:val="000917B3"/>
    <w:rsid w:val="000A468C"/>
    <w:rsid w:val="000C075C"/>
    <w:rsid w:val="001113B5"/>
    <w:rsid w:val="00136380"/>
    <w:rsid w:val="00191CB6"/>
    <w:rsid w:val="001C773A"/>
    <w:rsid w:val="001F0D8C"/>
    <w:rsid w:val="0020097E"/>
    <w:rsid w:val="002B7771"/>
    <w:rsid w:val="002B7E91"/>
    <w:rsid w:val="002D06D1"/>
    <w:rsid w:val="00300E4A"/>
    <w:rsid w:val="00310DEC"/>
    <w:rsid w:val="0031679E"/>
    <w:rsid w:val="00325C72"/>
    <w:rsid w:val="003B39DD"/>
    <w:rsid w:val="003D5733"/>
    <w:rsid w:val="003D6685"/>
    <w:rsid w:val="0040489F"/>
    <w:rsid w:val="004074C5"/>
    <w:rsid w:val="00470A85"/>
    <w:rsid w:val="00483788"/>
    <w:rsid w:val="00483FB7"/>
    <w:rsid w:val="004A2528"/>
    <w:rsid w:val="004D3E07"/>
    <w:rsid w:val="00501EF8"/>
    <w:rsid w:val="0051094A"/>
    <w:rsid w:val="00536FF3"/>
    <w:rsid w:val="005932B3"/>
    <w:rsid w:val="005C3686"/>
    <w:rsid w:val="005D5530"/>
    <w:rsid w:val="005E4777"/>
    <w:rsid w:val="005E6AEB"/>
    <w:rsid w:val="005F5450"/>
    <w:rsid w:val="00677901"/>
    <w:rsid w:val="00682FA2"/>
    <w:rsid w:val="0068536C"/>
    <w:rsid w:val="006D0754"/>
    <w:rsid w:val="006D7605"/>
    <w:rsid w:val="007238D5"/>
    <w:rsid w:val="0072722E"/>
    <w:rsid w:val="00746FDC"/>
    <w:rsid w:val="00750A60"/>
    <w:rsid w:val="00765DBC"/>
    <w:rsid w:val="007706E1"/>
    <w:rsid w:val="007A0DA1"/>
    <w:rsid w:val="0081794D"/>
    <w:rsid w:val="00823B06"/>
    <w:rsid w:val="008318A8"/>
    <w:rsid w:val="008824DF"/>
    <w:rsid w:val="008A3D7A"/>
    <w:rsid w:val="008F04AA"/>
    <w:rsid w:val="00950B9E"/>
    <w:rsid w:val="009841E4"/>
    <w:rsid w:val="0098569B"/>
    <w:rsid w:val="009A3703"/>
    <w:rsid w:val="009B6F75"/>
    <w:rsid w:val="009C36F3"/>
    <w:rsid w:val="009E68B5"/>
    <w:rsid w:val="00A34DC1"/>
    <w:rsid w:val="00A50867"/>
    <w:rsid w:val="00A5646E"/>
    <w:rsid w:val="00A645B9"/>
    <w:rsid w:val="00AA3702"/>
    <w:rsid w:val="00AA67BD"/>
    <w:rsid w:val="00AB140B"/>
    <w:rsid w:val="00AB49F5"/>
    <w:rsid w:val="00B0704D"/>
    <w:rsid w:val="00B10011"/>
    <w:rsid w:val="00B15D07"/>
    <w:rsid w:val="00B6119E"/>
    <w:rsid w:val="00C52E9E"/>
    <w:rsid w:val="00C72F8F"/>
    <w:rsid w:val="00CA4390"/>
    <w:rsid w:val="00D248AE"/>
    <w:rsid w:val="00D256E6"/>
    <w:rsid w:val="00D751EF"/>
    <w:rsid w:val="00D773EC"/>
    <w:rsid w:val="00DA7E8F"/>
    <w:rsid w:val="00DB33E9"/>
    <w:rsid w:val="00DE231D"/>
    <w:rsid w:val="00E17B50"/>
    <w:rsid w:val="00E40923"/>
    <w:rsid w:val="00E54134"/>
    <w:rsid w:val="00E71640"/>
    <w:rsid w:val="00E74D7F"/>
    <w:rsid w:val="00F35C28"/>
    <w:rsid w:val="00FE456E"/>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0DA1"/>
    <w:pPr>
      <w:spacing w:after="0" w:line="240" w:lineRule="auto"/>
    </w:pPr>
    <w:rPr>
      <w:rFonts w:ascii="Calibri" w:eastAsia="Times New Roman" w:hAnsi="Calibri" w:cs="Times New Roman"/>
      <w:lang w:val="en-US"/>
    </w:rPr>
  </w:style>
  <w:style w:type="paragraph" w:styleId="Titre1">
    <w:name w:val="heading 1"/>
    <w:basedOn w:val="Normal"/>
    <w:next w:val="Normal"/>
    <w:link w:val="Titre1Car"/>
    <w:uiPriority w:val="9"/>
    <w:qFormat/>
    <w:rsid w:val="00F35C28"/>
    <w:pPr>
      <w:keepNext/>
      <w:outlineLvl w:val="0"/>
    </w:pPr>
    <w:rPr>
      <w:b/>
    </w:rPr>
  </w:style>
  <w:style w:type="paragraph" w:styleId="Titre2">
    <w:name w:val="heading 2"/>
    <w:basedOn w:val="Normal"/>
    <w:next w:val="Normal"/>
    <w:link w:val="Titre2Car"/>
    <w:uiPriority w:val="9"/>
    <w:unhideWhenUsed/>
    <w:qFormat/>
    <w:rsid w:val="00F35C28"/>
    <w:pPr>
      <w:keepNext/>
      <w:jc w:val="center"/>
      <w:outlineLvl w:val="1"/>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A0DA1"/>
    <w:pPr>
      <w:tabs>
        <w:tab w:val="center" w:pos="4680"/>
        <w:tab w:val="right" w:pos="9360"/>
      </w:tabs>
    </w:pPr>
  </w:style>
  <w:style w:type="character" w:customStyle="1" w:styleId="En-tteCar">
    <w:name w:val="En-tête Car"/>
    <w:basedOn w:val="Policepardfaut"/>
    <w:link w:val="En-tte"/>
    <w:uiPriority w:val="99"/>
    <w:rsid w:val="007A0DA1"/>
    <w:rPr>
      <w:rFonts w:ascii="Calibri" w:eastAsia="Times New Roman" w:hAnsi="Calibri" w:cs="Times New Roman"/>
      <w:lang w:val="en-US"/>
    </w:rPr>
  </w:style>
  <w:style w:type="paragraph" w:styleId="Pieddepage">
    <w:name w:val="footer"/>
    <w:basedOn w:val="Normal"/>
    <w:link w:val="PieddepageCar"/>
    <w:uiPriority w:val="99"/>
    <w:unhideWhenUsed/>
    <w:rsid w:val="007A0DA1"/>
    <w:pPr>
      <w:tabs>
        <w:tab w:val="center" w:pos="4680"/>
        <w:tab w:val="right" w:pos="9360"/>
      </w:tabs>
    </w:pPr>
  </w:style>
  <w:style w:type="character" w:customStyle="1" w:styleId="PieddepageCar">
    <w:name w:val="Pied de page Car"/>
    <w:basedOn w:val="Policepardfaut"/>
    <w:link w:val="Pieddepage"/>
    <w:uiPriority w:val="99"/>
    <w:rsid w:val="007A0DA1"/>
    <w:rPr>
      <w:rFonts w:ascii="Calibri" w:eastAsia="Times New Roman" w:hAnsi="Calibri" w:cs="Times New Roman"/>
      <w:lang w:val="en-US"/>
    </w:rPr>
  </w:style>
  <w:style w:type="character" w:customStyle="1" w:styleId="Titre1Car">
    <w:name w:val="Titre 1 Car"/>
    <w:basedOn w:val="Policepardfaut"/>
    <w:link w:val="Titre1"/>
    <w:uiPriority w:val="9"/>
    <w:rsid w:val="00F35C28"/>
    <w:rPr>
      <w:rFonts w:ascii="Calibri" w:eastAsia="Times New Roman" w:hAnsi="Calibri" w:cs="Times New Roman"/>
      <w:b/>
      <w:lang w:val="en-US"/>
    </w:rPr>
  </w:style>
  <w:style w:type="character" w:customStyle="1" w:styleId="Titre2Car">
    <w:name w:val="Titre 2 Car"/>
    <w:basedOn w:val="Policepardfaut"/>
    <w:link w:val="Titre2"/>
    <w:uiPriority w:val="9"/>
    <w:rsid w:val="00F35C28"/>
    <w:rPr>
      <w:rFonts w:ascii="Calibri" w:eastAsia="Times New Roman" w:hAnsi="Calibri" w:cs="Times New Roman"/>
      <w:b/>
      <w:lang w:val="en-US"/>
    </w:rPr>
  </w:style>
  <w:style w:type="table" w:styleId="Grilledutableau">
    <w:name w:val="Table Grid"/>
    <w:basedOn w:val="TableauNormal"/>
    <w:uiPriority w:val="59"/>
    <w:rsid w:val="00F35C28"/>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F35C28"/>
    <w:pPr>
      <w:ind w:left="720"/>
      <w:contextualSpacing/>
    </w:pPr>
  </w:style>
  <w:style w:type="paragraph" w:styleId="Titre">
    <w:name w:val="Title"/>
    <w:basedOn w:val="Normal"/>
    <w:next w:val="Normal"/>
    <w:link w:val="TitreCar"/>
    <w:uiPriority w:val="10"/>
    <w:qFormat/>
    <w:rsid w:val="00F35C28"/>
    <w:pPr>
      <w:jc w:val="center"/>
    </w:pPr>
    <w:rPr>
      <w:b/>
    </w:rPr>
  </w:style>
  <w:style w:type="character" w:customStyle="1" w:styleId="TitreCar">
    <w:name w:val="Titre Car"/>
    <w:basedOn w:val="Policepardfaut"/>
    <w:link w:val="Titre"/>
    <w:uiPriority w:val="10"/>
    <w:rsid w:val="00F35C28"/>
    <w:rPr>
      <w:rFonts w:ascii="Calibri" w:eastAsia="Times New Roman" w:hAnsi="Calibri" w:cs="Times New Roman"/>
      <w:b/>
      <w:lang w:val="en-US"/>
    </w:rPr>
  </w:style>
  <w:style w:type="paragraph" w:styleId="Retraitcorpsdetexte">
    <w:name w:val="Body Text Indent"/>
    <w:basedOn w:val="Normal"/>
    <w:link w:val="RetraitcorpsdetexteCar"/>
    <w:uiPriority w:val="99"/>
    <w:unhideWhenUsed/>
    <w:rsid w:val="00F35C28"/>
    <w:pPr>
      <w:ind w:left="720"/>
    </w:pPr>
  </w:style>
  <w:style w:type="character" w:customStyle="1" w:styleId="RetraitcorpsdetexteCar">
    <w:name w:val="Retrait corps de texte Car"/>
    <w:basedOn w:val="Policepardfaut"/>
    <w:link w:val="Retraitcorpsdetexte"/>
    <w:uiPriority w:val="99"/>
    <w:rsid w:val="00F35C28"/>
    <w:rPr>
      <w:rFonts w:ascii="Calibri" w:eastAsia="Times New Roman" w:hAnsi="Calibri" w:cs="Times New Roman"/>
      <w:lang w:val="en-US"/>
    </w:rPr>
  </w:style>
  <w:style w:type="paragraph" w:styleId="Textedebulles">
    <w:name w:val="Balloon Text"/>
    <w:basedOn w:val="Normal"/>
    <w:link w:val="TextedebullesCar"/>
    <w:uiPriority w:val="99"/>
    <w:semiHidden/>
    <w:unhideWhenUsed/>
    <w:rsid w:val="002B7771"/>
    <w:rPr>
      <w:rFonts w:ascii="Tahoma" w:hAnsi="Tahoma" w:cs="Tahoma"/>
      <w:sz w:val="16"/>
      <w:szCs w:val="16"/>
    </w:rPr>
  </w:style>
  <w:style w:type="character" w:customStyle="1" w:styleId="TextedebullesCar">
    <w:name w:val="Texte de bulles Car"/>
    <w:basedOn w:val="Policepardfaut"/>
    <w:link w:val="Textedebulles"/>
    <w:uiPriority w:val="99"/>
    <w:semiHidden/>
    <w:rsid w:val="002B7771"/>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0DA1"/>
    <w:pPr>
      <w:spacing w:after="0" w:line="240" w:lineRule="auto"/>
    </w:pPr>
    <w:rPr>
      <w:rFonts w:ascii="Calibri" w:eastAsia="Times New Roman" w:hAnsi="Calibri" w:cs="Times New Roman"/>
      <w:lang w:val="en-US"/>
    </w:rPr>
  </w:style>
  <w:style w:type="paragraph" w:styleId="Heading1">
    <w:name w:val="heading 1"/>
    <w:basedOn w:val="Normal"/>
    <w:next w:val="Normal"/>
    <w:link w:val="Heading1Char"/>
    <w:uiPriority w:val="9"/>
    <w:qFormat/>
    <w:rsid w:val="00F35C28"/>
    <w:pPr>
      <w:keepNext/>
      <w:outlineLvl w:val="0"/>
    </w:pPr>
    <w:rPr>
      <w:b/>
    </w:rPr>
  </w:style>
  <w:style w:type="paragraph" w:styleId="Heading2">
    <w:name w:val="heading 2"/>
    <w:basedOn w:val="Normal"/>
    <w:next w:val="Normal"/>
    <w:link w:val="Heading2Char"/>
    <w:uiPriority w:val="9"/>
    <w:unhideWhenUsed/>
    <w:qFormat/>
    <w:rsid w:val="00F35C28"/>
    <w:pPr>
      <w:keepNext/>
      <w:jc w:val="center"/>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0DA1"/>
    <w:pPr>
      <w:tabs>
        <w:tab w:val="center" w:pos="4680"/>
        <w:tab w:val="right" w:pos="9360"/>
      </w:tabs>
    </w:pPr>
  </w:style>
  <w:style w:type="character" w:customStyle="1" w:styleId="HeaderChar">
    <w:name w:val="Header Char"/>
    <w:basedOn w:val="DefaultParagraphFont"/>
    <w:link w:val="Header"/>
    <w:uiPriority w:val="99"/>
    <w:rsid w:val="007A0DA1"/>
    <w:rPr>
      <w:rFonts w:ascii="Calibri" w:eastAsia="Times New Roman" w:hAnsi="Calibri" w:cs="Times New Roman"/>
      <w:lang w:val="en-US"/>
    </w:rPr>
  </w:style>
  <w:style w:type="paragraph" w:styleId="Footer">
    <w:name w:val="footer"/>
    <w:basedOn w:val="Normal"/>
    <w:link w:val="FooterChar"/>
    <w:uiPriority w:val="99"/>
    <w:unhideWhenUsed/>
    <w:rsid w:val="007A0DA1"/>
    <w:pPr>
      <w:tabs>
        <w:tab w:val="center" w:pos="4680"/>
        <w:tab w:val="right" w:pos="9360"/>
      </w:tabs>
    </w:pPr>
  </w:style>
  <w:style w:type="character" w:customStyle="1" w:styleId="FooterChar">
    <w:name w:val="Footer Char"/>
    <w:basedOn w:val="DefaultParagraphFont"/>
    <w:link w:val="Footer"/>
    <w:uiPriority w:val="99"/>
    <w:rsid w:val="007A0DA1"/>
    <w:rPr>
      <w:rFonts w:ascii="Calibri" w:eastAsia="Times New Roman" w:hAnsi="Calibri" w:cs="Times New Roman"/>
      <w:lang w:val="en-US"/>
    </w:rPr>
  </w:style>
  <w:style w:type="character" w:customStyle="1" w:styleId="Heading1Char">
    <w:name w:val="Heading 1 Char"/>
    <w:basedOn w:val="DefaultParagraphFont"/>
    <w:link w:val="Heading1"/>
    <w:uiPriority w:val="9"/>
    <w:rsid w:val="00F35C28"/>
    <w:rPr>
      <w:rFonts w:ascii="Calibri" w:eastAsia="Times New Roman" w:hAnsi="Calibri" w:cs="Times New Roman"/>
      <w:b/>
      <w:lang w:val="en-US"/>
    </w:rPr>
  </w:style>
  <w:style w:type="character" w:customStyle="1" w:styleId="Heading2Char">
    <w:name w:val="Heading 2 Char"/>
    <w:basedOn w:val="DefaultParagraphFont"/>
    <w:link w:val="Heading2"/>
    <w:uiPriority w:val="9"/>
    <w:rsid w:val="00F35C28"/>
    <w:rPr>
      <w:rFonts w:ascii="Calibri" w:eastAsia="Times New Roman" w:hAnsi="Calibri" w:cs="Times New Roman"/>
      <w:b/>
      <w:lang w:val="en-US"/>
    </w:rPr>
  </w:style>
  <w:style w:type="table" w:styleId="TableGrid">
    <w:name w:val="Table Grid"/>
    <w:basedOn w:val="TableNormal"/>
    <w:uiPriority w:val="59"/>
    <w:rsid w:val="00F35C28"/>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35C28"/>
    <w:pPr>
      <w:ind w:left="720"/>
      <w:contextualSpacing/>
    </w:pPr>
  </w:style>
  <w:style w:type="paragraph" w:styleId="Title">
    <w:name w:val="Title"/>
    <w:basedOn w:val="Normal"/>
    <w:next w:val="Normal"/>
    <w:link w:val="TitleChar"/>
    <w:uiPriority w:val="10"/>
    <w:qFormat/>
    <w:rsid w:val="00F35C28"/>
    <w:pPr>
      <w:jc w:val="center"/>
    </w:pPr>
    <w:rPr>
      <w:b/>
    </w:rPr>
  </w:style>
  <w:style w:type="character" w:customStyle="1" w:styleId="TitleChar">
    <w:name w:val="Title Char"/>
    <w:basedOn w:val="DefaultParagraphFont"/>
    <w:link w:val="Title"/>
    <w:uiPriority w:val="10"/>
    <w:rsid w:val="00F35C28"/>
    <w:rPr>
      <w:rFonts w:ascii="Calibri" w:eastAsia="Times New Roman" w:hAnsi="Calibri" w:cs="Times New Roman"/>
      <w:b/>
      <w:lang w:val="en-US"/>
    </w:rPr>
  </w:style>
  <w:style w:type="paragraph" w:styleId="BodyTextIndent">
    <w:name w:val="Body Text Indent"/>
    <w:basedOn w:val="Normal"/>
    <w:link w:val="BodyTextIndentChar"/>
    <w:uiPriority w:val="99"/>
    <w:unhideWhenUsed/>
    <w:rsid w:val="00F35C28"/>
    <w:pPr>
      <w:ind w:left="720"/>
    </w:pPr>
  </w:style>
  <w:style w:type="character" w:customStyle="1" w:styleId="BodyTextIndentChar">
    <w:name w:val="Body Text Indent Char"/>
    <w:basedOn w:val="DefaultParagraphFont"/>
    <w:link w:val="BodyTextIndent"/>
    <w:uiPriority w:val="99"/>
    <w:rsid w:val="00F35C28"/>
    <w:rPr>
      <w:rFonts w:ascii="Calibri" w:eastAsia="Times New Roman" w:hAnsi="Calibri" w:cs="Times New Roman"/>
      <w:lang w:val="en-US"/>
    </w:rPr>
  </w:style>
  <w:style w:type="paragraph" w:styleId="BalloonText">
    <w:name w:val="Balloon Text"/>
    <w:basedOn w:val="Normal"/>
    <w:link w:val="BalloonTextChar"/>
    <w:uiPriority w:val="99"/>
    <w:semiHidden/>
    <w:unhideWhenUsed/>
    <w:rsid w:val="002B7771"/>
    <w:rPr>
      <w:rFonts w:ascii="Tahoma" w:hAnsi="Tahoma" w:cs="Tahoma"/>
      <w:sz w:val="16"/>
      <w:szCs w:val="16"/>
    </w:rPr>
  </w:style>
  <w:style w:type="character" w:customStyle="1" w:styleId="BalloonTextChar">
    <w:name w:val="Balloon Text Char"/>
    <w:basedOn w:val="DefaultParagraphFont"/>
    <w:link w:val="BalloonText"/>
    <w:uiPriority w:val="99"/>
    <w:semiHidden/>
    <w:rsid w:val="002B7771"/>
    <w:rPr>
      <w:rFonts w:ascii="Tahoma" w:eastAsia="Times New Roman"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28141756">
      <w:bodyDiv w:val="1"/>
      <w:marLeft w:val="0"/>
      <w:marRight w:val="0"/>
      <w:marTop w:val="0"/>
      <w:marBottom w:val="0"/>
      <w:divBdr>
        <w:top w:val="none" w:sz="0" w:space="0" w:color="auto"/>
        <w:left w:val="none" w:sz="0" w:space="0" w:color="auto"/>
        <w:bottom w:val="none" w:sz="0" w:space="0" w:color="auto"/>
        <w:right w:val="none" w:sz="0" w:space="0" w:color="auto"/>
      </w:divBdr>
    </w:div>
    <w:div w:id="141436726">
      <w:bodyDiv w:val="1"/>
      <w:marLeft w:val="0"/>
      <w:marRight w:val="0"/>
      <w:marTop w:val="0"/>
      <w:marBottom w:val="0"/>
      <w:divBdr>
        <w:top w:val="none" w:sz="0" w:space="0" w:color="auto"/>
        <w:left w:val="none" w:sz="0" w:space="0" w:color="auto"/>
        <w:bottom w:val="none" w:sz="0" w:space="0" w:color="auto"/>
        <w:right w:val="none" w:sz="0" w:space="0" w:color="auto"/>
      </w:divBdr>
    </w:div>
    <w:div w:id="491600165">
      <w:bodyDiv w:val="1"/>
      <w:marLeft w:val="0"/>
      <w:marRight w:val="0"/>
      <w:marTop w:val="0"/>
      <w:marBottom w:val="0"/>
      <w:divBdr>
        <w:top w:val="none" w:sz="0" w:space="0" w:color="auto"/>
        <w:left w:val="none" w:sz="0" w:space="0" w:color="auto"/>
        <w:bottom w:val="none" w:sz="0" w:space="0" w:color="auto"/>
        <w:right w:val="none" w:sz="0" w:space="0" w:color="auto"/>
      </w:divBdr>
    </w:div>
    <w:div w:id="1329675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2918</Words>
  <Characters>16054</Characters>
  <Application>Microsoft Office Word</Application>
  <DocSecurity>0</DocSecurity>
  <Lines>133</Lines>
  <Paragraphs>37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FAO of the UN</Company>
  <LinksUpToDate>false</LinksUpToDate>
  <CharactersWithSpaces>18935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AUBIN FAFEH</dc:creator>
  <cp:lastModifiedBy>Utilisateur</cp:lastModifiedBy>
  <cp:revision>2</cp:revision>
  <cp:lastPrinted>2014-01-27T09:48:00Z</cp:lastPrinted>
  <dcterms:created xsi:type="dcterms:W3CDTF">2014-01-31T19:13:00Z</dcterms:created>
  <dcterms:modified xsi:type="dcterms:W3CDTF">2014-01-31T19:13:00Z</dcterms:modified>
</cp:coreProperties>
</file>